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73D5A" w14:textId="77777777" w:rsidR="00571524" w:rsidRPr="00A045C4" w:rsidRDefault="00EE1492" w:rsidP="00A045C4">
      <w:pPr>
        <w:spacing w:after="0" w:line="240" w:lineRule="auto"/>
        <w:jc w:val="right"/>
        <w:outlineLvl w:val="0"/>
        <w:rPr>
          <w:rFonts w:cs="Times New Roman"/>
        </w:rPr>
      </w:pPr>
      <w:r w:rsidRPr="00A045C4">
        <w:rPr>
          <w:rFonts w:cs="Times New Roman"/>
        </w:rPr>
        <w:t>EELNÕU</w:t>
      </w:r>
    </w:p>
    <w:p w14:paraId="34296C81" w14:textId="4EE68357" w:rsidR="00FF4850" w:rsidRPr="00A045C4" w:rsidRDefault="00772EC2" w:rsidP="00A045C4">
      <w:pPr>
        <w:spacing w:after="0" w:line="240" w:lineRule="auto"/>
        <w:jc w:val="right"/>
        <w:outlineLvl w:val="0"/>
        <w:rPr>
          <w:rFonts w:cs="Times New Roman"/>
        </w:rPr>
      </w:pPr>
      <w:r>
        <w:rPr>
          <w:rFonts w:cs="Times New Roman"/>
        </w:rPr>
        <w:t>0</w:t>
      </w:r>
      <w:r w:rsidR="006923C1">
        <w:rPr>
          <w:rFonts w:cs="Times New Roman"/>
        </w:rPr>
        <w:t>9</w:t>
      </w:r>
      <w:r w:rsidR="00555EA6" w:rsidRPr="00A045C4">
        <w:rPr>
          <w:rFonts w:cs="Times New Roman"/>
        </w:rPr>
        <w:t>.</w:t>
      </w:r>
      <w:r w:rsidR="007B7D9C">
        <w:rPr>
          <w:rFonts w:cs="Times New Roman"/>
        </w:rPr>
        <w:t>0</w:t>
      </w:r>
      <w:r>
        <w:rPr>
          <w:rFonts w:cs="Times New Roman"/>
        </w:rPr>
        <w:t>4</w:t>
      </w:r>
      <w:r w:rsidR="00555EA6" w:rsidRPr="00A045C4">
        <w:rPr>
          <w:rFonts w:cs="Times New Roman"/>
        </w:rPr>
        <w:t>.202</w:t>
      </w:r>
      <w:r w:rsidR="007B7D9C">
        <w:rPr>
          <w:rFonts w:cs="Times New Roman"/>
        </w:rPr>
        <w:t>4</w:t>
      </w:r>
    </w:p>
    <w:p w14:paraId="34345D4B" w14:textId="77777777" w:rsidR="00571524" w:rsidRPr="00A045C4" w:rsidRDefault="00571524" w:rsidP="00A045C4">
      <w:pPr>
        <w:spacing w:after="0" w:line="240" w:lineRule="auto"/>
        <w:jc w:val="center"/>
        <w:outlineLvl w:val="0"/>
        <w:rPr>
          <w:rFonts w:cs="Times New Roman"/>
        </w:rPr>
      </w:pPr>
    </w:p>
    <w:p w14:paraId="0AD32DC7" w14:textId="3B91EC0F" w:rsidR="00571524" w:rsidRPr="00A045C4" w:rsidRDefault="00EE1492" w:rsidP="00A045C4">
      <w:pPr>
        <w:spacing w:after="0" w:line="240" w:lineRule="auto"/>
        <w:jc w:val="center"/>
        <w:outlineLvl w:val="0"/>
        <w:rPr>
          <w:rFonts w:cs="Times New Roman"/>
          <w:b/>
          <w:sz w:val="32"/>
          <w:szCs w:val="32"/>
        </w:rPr>
      </w:pPr>
      <w:r w:rsidRPr="00A045C4">
        <w:rPr>
          <w:rFonts w:cs="Times New Roman"/>
          <w:b/>
          <w:sz w:val="32"/>
          <w:szCs w:val="32"/>
        </w:rPr>
        <w:t>El</w:t>
      </w:r>
      <w:r w:rsidR="009F6878" w:rsidRPr="00A045C4">
        <w:rPr>
          <w:rFonts w:cs="Times New Roman"/>
          <w:b/>
          <w:sz w:val="32"/>
          <w:szCs w:val="32"/>
        </w:rPr>
        <w:t>ektrituruseaduse</w:t>
      </w:r>
      <w:r w:rsidR="00F97E0C">
        <w:rPr>
          <w:rFonts w:cs="Times New Roman"/>
          <w:b/>
          <w:sz w:val="32"/>
          <w:szCs w:val="32"/>
        </w:rPr>
        <w:t xml:space="preserve"> </w:t>
      </w:r>
      <w:r w:rsidR="005323ED">
        <w:rPr>
          <w:rFonts w:cs="Times New Roman"/>
          <w:b/>
          <w:sz w:val="32"/>
          <w:szCs w:val="32"/>
        </w:rPr>
        <w:t xml:space="preserve">muutmise </w:t>
      </w:r>
      <w:r w:rsidR="00F97E0C">
        <w:rPr>
          <w:rFonts w:cs="Times New Roman"/>
          <w:b/>
          <w:sz w:val="32"/>
          <w:szCs w:val="32"/>
        </w:rPr>
        <w:t xml:space="preserve">ja </w:t>
      </w:r>
      <w:r w:rsidR="007532BC">
        <w:rPr>
          <w:rFonts w:cs="Times New Roman"/>
          <w:b/>
          <w:sz w:val="32"/>
          <w:szCs w:val="32"/>
        </w:rPr>
        <w:t xml:space="preserve">sellega seonduvalt </w:t>
      </w:r>
      <w:r w:rsidR="00F97E0C">
        <w:rPr>
          <w:rFonts w:cs="Times New Roman"/>
          <w:b/>
          <w:sz w:val="32"/>
          <w:szCs w:val="32"/>
        </w:rPr>
        <w:t>a</w:t>
      </w:r>
      <w:r w:rsidR="00F97E0C" w:rsidRPr="00F97E0C">
        <w:rPr>
          <w:rFonts w:cs="Times New Roman"/>
          <w:b/>
          <w:sz w:val="32"/>
          <w:szCs w:val="32"/>
        </w:rPr>
        <w:t>lkoholi-, tubaka-, kütuse- ja elektriaktsiisi seadus</w:t>
      </w:r>
      <w:r w:rsidR="00FB6108">
        <w:rPr>
          <w:rFonts w:cs="Times New Roman"/>
          <w:b/>
          <w:sz w:val="32"/>
          <w:szCs w:val="32"/>
        </w:rPr>
        <w:t>e</w:t>
      </w:r>
      <w:r w:rsidR="009F6878" w:rsidRPr="00A045C4">
        <w:rPr>
          <w:rFonts w:cs="Times New Roman"/>
          <w:b/>
          <w:sz w:val="32"/>
          <w:szCs w:val="32"/>
        </w:rPr>
        <w:t xml:space="preserve"> muutmise </w:t>
      </w:r>
      <w:r w:rsidR="00BC032D" w:rsidRPr="00A045C4">
        <w:rPr>
          <w:rFonts w:cs="Times New Roman"/>
          <w:b/>
          <w:sz w:val="32"/>
          <w:szCs w:val="32"/>
        </w:rPr>
        <w:t>seadus</w:t>
      </w:r>
    </w:p>
    <w:p w14:paraId="628FDCD2" w14:textId="78B2A624" w:rsidR="00571524" w:rsidRPr="00A045C4" w:rsidRDefault="00571524" w:rsidP="00A045C4">
      <w:pPr>
        <w:spacing w:after="0" w:line="240" w:lineRule="auto"/>
        <w:rPr>
          <w:rFonts w:cs="Times New Roman"/>
          <w:b/>
        </w:rPr>
      </w:pPr>
    </w:p>
    <w:p w14:paraId="789CA989" w14:textId="77777777" w:rsidR="00C21B51" w:rsidRPr="00A045C4" w:rsidRDefault="00C21B51" w:rsidP="00A045C4">
      <w:pPr>
        <w:spacing w:after="0" w:line="240" w:lineRule="auto"/>
        <w:rPr>
          <w:rFonts w:cs="Times New Roman"/>
          <w:b/>
        </w:rPr>
      </w:pPr>
    </w:p>
    <w:p w14:paraId="54E9D7FA" w14:textId="058D8FA8" w:rsidR="006F1FCB" w:rsidRDefault="00C54443" w:rsidP="00A045C4">
      <w:pPr>
        <w:spacing w:after="0" w:line="240" w:lineRule="auto"/>
        <w:rPr>
          <w:rFonts w:cs="Times New Roman"/>
        </w:rPr>
      </w:pPr>
      <w:r w:rsidRPr="00A045C4">
        <w:rPr>
          <w:rFonts w:cs="Times New Roman"/>
          <w:b/>
        </w:rPr>
        <w:t>§ 1.</w:t>
      </w:r>
      <w:r w:rsidRPr="00A045C4">
        <w:rPr>
          <w:rFonts w:cs="Times New Roman"/>
        </w:rPr>
        <w:t xml:space="preserve"> </w:t>
      </w:r>
      <w:r w:rsidR="006F1FCB" w:rsidRPr="00B56975">
        <w:rPr>
          <w:rFonts w:cs="Times New Roman"/>
          <w:b/>
          <w:bCs/>
        </w:rPr>
        <w:t>Elektrituruseaduse muutmine</w:t>
      </w:r>
    </w:p>
    <w:p w14:paraId="3E163940" w14:textId="77777777" w:rsidR="006F1FCB" w:rsidRDefault="006F1FCB" w:rsidP="00A045C4">
      <w:pPr>
        <w:spacing w:after="0" w:line="240" w:lineRule="auto"/>
        <w:rPr>
          <w:rFonts w:cs="Times New Roman"/>
        </w:rPr>
      </w:pPr>
    </w:p>
    <w:p w14:paraId="4417409A" w14:textId="3ADCA798" w:rsidR="00571524" w:rsidRPr="00A045C4" w:rsidRDefault="00EE1492" w:rsidP="00A045C4">
      <w:pPr>
        <w:spacing w:after="0" w:line="240" w:lineRule="auto"/>
        <w:rPr>
          <w:rFonts w:cs="Times New Roman"/>
          <w:b/>
        </w:rPr>
      </w:pPr>
      <w:r w:rsidRPr="00A045C4">
        <w:rPr>
          <w:rFonts w:cs="Times New Roman"/>
        </w:rPr>
        <w:t>Elektrituruseaduses tehakse järgmised muudatused:</w:t>
      </w:r>
    </w:p>
    <w:p w14:paraId="4B162564" w14:textId="77777777" w:rsidR="00571524" w:rsidRPr="00A045C4" w:rsidRDefault="00571524" w:rsidP="00A045C4">
      <w:pPr>
        <w:spacing w:after="0" w:line="240" w:lineRule="auto"/>
        <w:rPr>
          <w:rFonts w:cs="Times New Roman"/>
          <w:b/>
        </w:rPr>
      </w:pPr>
    </w:p>
    <w:p w14:paraId="2A5C3791" w14:textId="4372AACE" w:rsidR="00E715DA" w:rsidRPr="00A045C4" w:rsidRDefault="00D81D8D"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b/>
          <w:color w:val="000000"/>
          <w:bdr w:val="none" w:sz="0" w:space="0" w:color="auto" w:frame="1"/>
          <w:lang w:eastAsia="et-EE"/>
        </w:rPr>
        <w:t>1)</w:t>
      </w:r>
      <w:r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 xml:space="preserve">paragrahvi 3 täiendatakse </w:t>
      </w:r>
      <w:commentRangeStart w:id="0"/>
      <w:r w:rsidR="00E715DA" w:rsidRPr="00A045C4">
        <w:rPr>
          <w:rFonts w:eastAsia="Times New Roman" w:cs="Times New Roman"/>
          <w:color w:val="000000"/>
          <w:bdr w:val="none" w:sz="0" w:space="0" w:color="auto" w:frame="1"/>
          <w:lang w:eastAsia="et-EE"/>
        </w:rPr>
        <w:t xml:space="preserve">punktiga </w:t>
      </w:r>
      <w:del w:id="1" w:author="Katariina Kärsten" w:date="2024-05-08T16:14:00Z">
        <w:r w:rsidR="00E715DA" w:rsidRPr="00A045C4" w:rsidDel="004E2FDA">
          <w:rPr>
            <w:rFonts w:eastAsia="Times New Roman" w:cs="Times New Roman"/>
            <w:color w:val="000000"/>
            <w:bdr w:val="none" w:sz="0" w:space="0" w:color="auto" w:frame="1"/>
            <w:lang w:eastAsia="et-EE"/>
          </w:rPr>
          <w:delText>8</w:delText>
        </w:r>
        <w:r w:rsidR="00E715DA" w:rsidRPr="00A045C4" w:rsidDel="004E2FDA">
          <w:rPr>
            <w:rFonts w:eastAsia="Times New Roman" w:cs="Times New Roman"/>
            <w:color w:val="000000"/>
            <w:bdr w:val="none" w:sz="0" w:space="0" w:color="auto" w:frame="1"/>
            <w:vertAlign w:val="superscript"/>
            <w:lang w:eastAsia="et-EE"/>
          </w:rPr>
          <w:delText>7</w:delText>
        </w:r>
        <w:r w:rsidR="00E715DA" w:rsidRPr="00A045C4" w:rsidDel="004E2FDA">
          <w:rPr>
            <w:rFonts w:eastAsia="Times New Roman" w:cs="Times New Roman"/>
            <w:color w:val="000000"/>
            <w:bdr w:val="none" w:sz="0" w:space="0" w:color="auto" w:frame="1"/>
            <w:lang w:eastAsia="et-EE"/>
          </w:rPr>
          <w:delText xml:space="preserve"> </w:delText>
        </w:r>
      </w:del>
      <w:commentRangeEnd w:id="0"/>
      <w:ins w:id="2" w:author="Katariina Kärsten" w:date="2024-05-08T16:14:00Z">
        <w:r w:rsidR="004E2FDA">
          <w:rPr>
            <w:rFonts w:eastAsia="Times New Roman" w:cs="Times New Roman"/>
            <w:color w:val="000000"/>
            <w:bdr w:val="none" w:sz="0" w:space="0" w:color="auto" w:frame="1"/>
            <w:lang w:eastAsia="et-EE"/>
          </w:rPr>
          <w:t>6</w:t>
        </w:r>
      </w:ins>
      <w:ins w:id="3" w:author="Katariina Kärsten" w:date="2024-05-08T16:15:00Z">
        <w:r w:rsidR="004E2FDA">
          <w:rPr>
            <w:rFonts w:eastAsia="Times New Roman" w:cs="Times New Roman"/>
            <w:color w:val="000000"/>
            <w:bdr w:val="none" w:sz="0" w:space="0" w:color="auto" w:frame="1"/>
            <w:vertAlign w:val="superscript"/>
            <w:lang w:eastAsia="et-EE"/>
          </w:rPr>
          <w:t>1</w:t>
        </w:r>
      </w:ins>
      <w:ins w:id="4" w:author="Katariina Kärsten" w:date="2024-05-08T16:14:00Z">
        <w:r w:rsidR="004E2FDA" w:rsidRPr="00A045C4">
          <w:rPr>
            <w:rFonts w:eastAsia="Times New Roman" w:cs="Times New Roman"/>
            <w:color w:val="000000"/>
            <w:bdr w:val="none" w:sz="0" w:space="0" w:color="auto" w:frame="1"/>
            <w:lang w:eastAsia="et-EE"/>
          </w:rPr>
          <w:t xml:space="preserve"> </w:t>
        </w:r>
      </w:ins>
      <w:r w:rsidR="004E2FDA">
        <w:rPr>
          <w:rStyle w:val="Kommentaariviide"/>
        </w:rPr>
        <w:commentReference w:id="0"/>
      </w:r>
      <w:r w:rsidR="00E715DA" w:rsidRPr="00A045C4">
        <w:rPr>
          <w:rFonts w:eastAsia="Times New Roman" w:cs="Times New Roman"/>
          <w:color w:val="000000"/>
          <w:bdr w:val="none" w:sz="0" w:space="0" w:color="auto" w:frame="1"/>
          <w:lang w:eastAsia="et-EE"/>
        </w:rPr>
        <w:t>järgmises sõnastuses:</w:t>
      </w:r>
    </w:p>
    <w:p w14:paraId="6F0E7D3F" w14:textId="5CC62CB2" w:rsidR="00E715DA" w:rsidRPr="00E715DA" w:rsidRDefault="00E715DA" w:rsidP="00E715DA">
      <w:pPr>
        <w:spacing w:after="0" w:line="240" w:lineRule="auto"/>
        <w:jc w:val="left"/>
        <w:rPr>
          <w:rFonts w:cs="Times New Roman"/>
        </w:rPr>
      </w:pPr>
      <w:r w:rsidRPr="00A045C4">
        <w:rPr>
          <w:rFonts w:cs="Times New Roman"/>
        </w:rPr>
        <w:t>„</w:t>
      </w:r>
      <w:del w:id="5" w:author="Katariina Kärsten" w:date="2024-05-08T16:15:00Z">
        <w:r w:rsidRPr="00A045C4" w:rsidDel="004E2FDA">
          <w:rPr>
            <w:rFonts w:cs="Times New Roman"/>
          </w:rPr>
          <w:delText>8</w:delText>
        </w:r>
        <w:r w:rsidRPr="00A045C4" w:rsidDel="004E2FDA">
          <w:rPr>
            <w:rFonts w:cs="Times New Roman"/>
            <w:vertAlign w:val="superscript"/>
          </w:rPr>
          <w:delText>7</w:delText>
        </w:r>
      </w:del>
      <w:ins w:id="6" w:author="Katariina Kärsten" w:date="2024-05-08T16:15:00Z">
        <w:r w:rsidR="004E2FDA">
          <w:rPr>
            <w:rFonts w:cs="Times New Roman"/>
          </w:rPr>
          <w:t>6</w:t>
        </w:r>
        <w:r w:rsidR="004E2FDA">
          <w:rPr>
            <w:rFonts w:cs="Times New Roman"/>
            <w:vertAlign w:val="superscript"/>
          </w:rPr>
          <w:t>1</w:t>
        </w:r>
      </w:ins>
      <w:r w:rsidRPr="00A045C4">
        <w:rPr>
          <w:rFonts w:cs="Times New Roman"/>
        </w:rPr>
        <w:t>) dünaamilise elektrihinnaga leping – elektrileping, mis kajastab hinnakõikumisi elektribörsil kauplemisperioodi</w:t>
      </w:r>
      <w:r w:rsidR="0099318C">
        <w:rPr>
          <w:rFonts w:cs="Times New Roman"/>
        </w:rPr>
        <w:t>de</w:t>
      </w:r>
      <w:r w:rsidRPr="00A045C4">
        <w:rPr>
          <w:rFonts w:cs="Times New Roman"/>
        </w:rPr>
        <w:t xml:space="preserve"> lõikes;“;</w:t>
      </w:r>
    </w:p>
    <w:p w14:paraId="6751E8F7" w14:textId="77777777" w:rsidR="00D81D8D" w:rsidRPr="00A045C4" w:rsidRDefault="00D81D8D" w:rsidP="00A045C4">
      <w:pPr>
        <w:pStyle w:val="Kehatekst"/>
        <w:spacing w:after="0" w:line="240" w:lineRule="auto"/>
        <w:rPr>
          <w:rFonts w:eastAsia="Times New Roman" w:cs="Times New Roman"/>
          <w:color w:val="000000"/>
          <w:bdr w:val="none" w:sz="0" w:space="0" w:color="auto" w:frame="1"/>
          <w:lang w:eastAsia="et-EE"/>
        </w:rPr>
      </w:pPr>
    </w:p>
    <w:p w14:paraId="17B06D4C" w14:textId="77777777" w:rsidR="00E715DA" w:rsidRPr="00A045C4" w:rsidRDefault="00D81D8D"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b/>
          <w:bCs/>
          <w:color w:val="000000"/>
          <w:bdr w:val="none" w:sz="0" w:space="0" w:color="auto" w:frame="1"/>
          <w:lang w:eastAsia="et-EE"/>
        </w:rPr>
        <w:t>2)</w:t>
      </w:r>
      <w:r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punktis 22</w:t>
      </w:r>
      <w:r w:rsidR="00E715DA" w:rsidRPr="00A045C4">
        <w:rPr>
          <w:rFonts w:eastAsia="Times New Roman" w:cs="Times New Roman"/>
          <w:color w:val="000000"/>
          <w:bdr w:val="none" w:sz="0" w:space="0" w:color="auto" w:frame="1"/>
          <w:vertAlign w:val="superscript"/>
          <w:lang w:eastAsia="et-EE"/>
        </w:rPr>
        <w:t>4</w:t>
      </w:r>
      <w:r w:rsidR="00E715DA" w:rsidRPr="00A045C4">
        <w:rPr>
          <w:rFonts w:eastAsia="Times New Roman" w:cs="Times New Roman"/>
          <w:color w:val="000000"/>
          <w:bdr w:val="none" w:sz="0" w:space="0" w:color="auto" w:frame="1"/>
          <w:lang w:eastAsia="et-EE"/>
        </w:rPr>
        <w:t xml:space="preserve"> asendatakse sõnad „ajavahemik 1. aprillist kuni 31. märtsini“ sõnaga „kalendrikuu“;</w:t>
      </w:r>
    </w:p>
    <w:p w14:paraId="20169460" w14:textId="77777777" w:rsidR="00037EA8" w:rsidRPr="00A045C4" w:rsidRDefault="00037EA8" w:rsidP="00A045C4">
      <w:pPr>
        <w:pStyle w:val="Kehatekst"/>
        <w:spacing w:after="0" w:line="240" w:lineRule="auto"/>
        <w:rPr>
          <w:rFonts w:eastAsia="Times New Roman" w:cs="Times New Roman"/>
          <w:color w:val="000000"/>
          <w:bdr w:val="none" w:sz="0" w:space="0" w:color="auto" w:frame="1"/>
          <w:lang w:eastAsia="et-EE"/>
        </w:rPr>
      </w:pPr>
    </w:p>
    <w:p w14:paraId="4662EA1B" w14:textId="1185E616" w:rsidR="00E715DA" w:rsidRPr="00A045C4" w:rsidRDefault="00037EA8"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b/>
          <w:bCs/>
          <w:color w:val="000000"/>
          <w:bdr w:val="none" w:sz="0" w:space="0" w:color="auto" w:frame="1"/>
          <w:lang w:eastAsia="et-EE"/>
        </w:rPr>
        <w:t>3)</w:t>
      </w:r>
      <w:r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 22</w:t>
      </w:r>
      <w:r w:rsidR="00E715DA" w:rsidRPr="00A045C4">
        <w:rPr>
          <w:rFonts w:eastAsia="Times New Roman" w:cs="Times New Roman"/>
          <w:color w:val="000000"/>
          <w:bdr w:val="none" w:sz="0" w:space="0" w:color="auto" w:frame="1"/>
          <w:vertAlign w:val="superscript"/>
          <w:lang w:eastAsia="et-EE"/>
        </w:rPr>
        <w:t>5</w:t>
      </w:r>
      <w:r w:rsidR="00E715DA" w:rsidRPr="00A045C4">
        <w:rPr>
          <w:rFonts w:eastAsia="Times New Roman" w:cs="Times New Roman"/>
          <w:color w:val="000000"/>
          <w:bdr w:val="none" w:sz="0" w:space="0" w:color="auto" w:frame="1"/>
          <w:lang w:eastAsia="et-EE"/>
        </w:rPr>
        <w:t xml:space="preserve"> muudetakse ja sõnastatakse järgmiselt:</w:t>
      </w:r>
    </w:p>
    <w:p w14:paraId="44B1A3A8" w14:textId="09AFFF95" w:rsidR="00037EA8" w:rsidRPr="00E715DA" w:rsidRDefault="00E715DA"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„22</w:t>
      </w:r>
      <w:r w:rsidRPr="00A045C4">
        <w:rPr>
          <w:rFonts w:eastAsia="Times New Roman" w:cs="Times New Roman"/>
          <w:color w:val="000000"/>
          <w:bdr w:val="none" w:sz="0" w:space="0" w:color="auto" w:frame="1"/>
          <w:vertAlign w:val="superscript"/>
          <w:lang w:eastAsia="et-EE"/>
        </w:rPr>
        <w:t>5</w:t>
      </w:r>
      <w:r w:rsidRPr="00A045C4">
        <w:rPr>
          <w:rFonts w:eastAsia="Times New Roman" w:cs="Times New Roman"/>
          <w:color w:val="000000"/>
          <w:bdr w:val="none" w:sz="0" w:space="0" w:color="auto" w:frame="1"/>
          <w:lang w:eastAsia="et-EE"/>
        </w:rPr>
        <w:t>) s</w:t>
      </w:r>
      <w:r w:rsidR="00B90738">
        <w:rPr>
          <w:rFonts w:eastAsia="Times New Roman" w:cs="Times New Roman"/>
          <w:color w:val="000000"/>
          <w:bdr w:val="none" w:sz="0" w:space="0" w:color="auto" w:frame="1"/>
          <w:lang w:eastAsia="et-EE"/>
        </w:rPr>
        <w:t xml:space="preserve">eotud </w:t>
      </w:r>
      <w:r w:rsidRPr="00A045C4">
        <w:rPr>
          <w:rFonts w:eastAsia="Times New Roman" w:cs="Times New Roman"/>
          <w:color w:val="000000"/>
          <w:bdr w:val="none" w:sz="0" w:space="0" w:color="auto" w:frame="1"/>
          <w:lang w:eastAsia="et-EE"/>
        </w:rPr>
        <w:t>ettevõtja</w:t>
      </w:r>
      <w:r w:rsidR="00B90738">
        <w:rPr>
          <w:rFonts w:eastAsia="Times New Roman" w:cs="Times New Roman"/>
          <w:color w:val="000000"/>
          <w:bdr w:val="none" w:sz="0" w:space="0" w:color="auto" w:frame="1"/>
          <w:lang w:eastAsia="et-EE"/>
        </w:rPr>
        <w:t>d</w:t>
      </w:r>
      <w:r w:rsidRPr="00A045C4">
        <w:rPr>
          <w:rFonts w:eastAsia="Times New Roman" w:cs="Times New Roman"/>
          <w:color w:val="000000"/>
          <w:bdr w:val="none" w:sz="0" w:space="0" w:color="auto" w:frame="1"/>
          <w:lang w:eastAsia="et-EE"/>
        </w:rPr>
        <w:t xml:space="preserve"> – </w:t>
      </w:r>
      <w:r w:rsidR="00B90738" w:rsidRPr="00B90738">
        <w:rPr>
          <w:rFonts w:eastAsia="Times New Roman" w:cs="Times New Roman"/>
          <w:color w:val="000000"/>
          <w:bdr w:val="none" w:sz="0" w:space="0" w:color="auto" w:frame="1"/>
          <w:lang w:eastAsia="et-EE"/>
        </w:rPr>
        <w:t>kaks või enam ettevõtjat kontsernis</w:t>
      </w:r>
      <w:r w:rsidR="00B90738">
        <w:rPr>
          <w:rFonts w:eastAsia="Times New Roman" w:cs="Times New Roman"/>
          <w:color w:val="000000"/>
          <w:bdr w:val="none" w:sz="0" w:space="0" w:color="auto" w:frame="1"/>
          <w:lang w:eastAsia="et-EE"/>
        </w:rPr>
        <w:t xml:space="preserve"> ja </w:t>
      </w:r>
      <w:r w:rsidR="00B90738" w:rsidRPr="00B90738">
        <w:rPr>
          <w:rFonts w:eastAsia="Times New Roman" w:cs="Times New Roman"/>
          <w:color w:val="000000"/>
          <w:bdr w:val="none" w:sz="0" w:space="0" w:color="auto" w:frame="1"/>
          <w:lang w:eastAsia="et-EE"/>
        </w:rPr>
        <w:t>samadele aktsionäridele kuuluvad ettevõtjad</w:t>
      </w:r>
      <w:r w:rsidRPr="00A045C4">
        <w:rPr>
          <w:rFonts w:eastAsia="Times New Roman" w:cs="Times New Roman"/>
          <w:color w:val="000000"/>
          <w:bdr w:val="none" w:sz="0" w:space="0" w:color="auto" w:frame="1"/>
          <w:lang w:eastAsia="et-EE"/>
        </w:rPr>
        <w:t>“;</w:t>
      </w:r>
    </w:p>
    <w:p w14:paraId="085F7039" w14:textId="77777777" w:rsidR="00DF6AC5" w:rsidRPr="00A045C4" w:rsidRDefault="00DF6AC5" w:rsidP="00A045C4">
      <w:pPr>
        <w:pStyle w:val="Kehatekst"/>
        <w:spacing w:after="0" w:line="240" w:lineRule="auto"/>
        <w:rPr>
          <w:rFonts w:eastAsia="Times New Roman" w:cs="Times New Roman"/>
          <w:color w:val="000000"/>
          <w:bdr w:val="none" w:sz="0" w:space="0" w:color="auto" w:frame="1"/>
          <w:lang w:eastAsia="et-EE"/>
        </w:rPr>
      </w:pPr>
    </w:p>
    <w:p w14:paraId="4A320BA5" w14:textId="22FCE0D5" w:rsidR="00322100" w:rsidRPr="00A045C4" w:rsidRDefault="00037EA8" w:rsidP="00A045C4">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b/>
          <w:bCs/>
          <w:color w:val="000000"/>
          <w:bdr w:val="none" w:sz="0" w:space="0" w:color="auto" w:frame="1"/>
          <w:lang w:eastAsia="et-EE"/>
        </w:rPr>
        <w:t>4</w:t>
      </w:r>
      <w:r w:rsidR="00322100" w:rsidRPr="00A045C4">
        <w:rPr>
          <w:rFonts w:eastAsia="Times New Roman" w:cs="Times New Roman"/>
          <w:b/>
          <w:bCs/>
          <w:color w:val="000000"/>
          <w:bdr w:val="none" w:sz="0" w:space="0" w:color="auto" w:frame="1"/>
          <w:lang w:eastAsia="et-EE"/>
        </w:rPr>
        <w:t>)</w:t>
      </w:r>
      <w:r w:rsidR="00322100" w:rsidRPr="00A045C4">
        <w:rPr>
          <w:rFonts w:eastAsia="Times New Roman" w:cs="Times New Roman"/>
          <w:color w:val="000000"/>
          <w:bdr w:val="none" w:sz="0" w:space="0" w:color="auto" w:frame="1"/>
          <w:lang w:eastAsia="et-EE"/>
        </w:rPr>
        <w:t xml:space="preserve"> paragrahvi 21</w:t>
      </w:r>
      <w:r w:rsidR="00322100" w:rsidRPr="00A045C4">
        <w:rPr>
          <w:rFonts w:eastAsia="Times New Roman" w:cs="Times New Roman"/>
          <w:color w:val="000000"/>
          <w:bdr w:val="none" w:sz="0" w:space="0" w:color="auto" w:frame="1"/>
          <w:vertAlign w:val="superscript"/>
          <w:lang w:eastAsia="et-EE"/>
        </w:rPr>
        <w:t>4</w:t>
      </w:r>
      <w:r w:rsidR="00322100" w:rsidRPr="00A045C4">
        <w:rPr>
          <w:rFonts w:eastAsia="Times New Roman" w:cs="Times New Roman"/>
          <w:color w:val="000000"/>
          <w:bdr w:val="none" w:sz="0" w:space="0" w:color="auto" w:frame="1"/>
          <w:lang w:eastAsia="et-EE"/>
        </w:rPr>
        <w:t xml:space="preserve"> lõi</w:t>
      </w:r>
      <w:r w:rsidR="00004D01">
        <w:rPr>
          <w:rFonts w:eastAsia="Times New Roman" w:cs="Times New Roman"/>
          <w:color w:val="000000"/>
          <w:bdr w:val="none" w:sz="0" w:space="0" w:color="auto" w:frame="1"/>
          <w:lang w:eastAsia="et-EE"/>
        </w:rPr>
        <w:t>k</w:t>
      </w:r>
      <w:r w:rsidR="00322100" w:rsidRPr="00A045C4">
        <w:rPr>
          <w:rFonts w:eastAsia="Times New Roman" w:cs="Times New Roman"/>
          <w:color w:val="000000"/>
          <w:bdr w:val="none" w:sz="0" w:space="0" w:color="auto" w:frame="1"/>
          <w:lang w:eastAsia="et-EE"/>
        </w:rPr>
        <w:t>e</w:t>
      </w:r>
      <w:r w:rsidR="00004D01">
        <w:rPr>
          <w:rFonts w:eastAsia="Times New Roman" w:cs="Times New Roman"/>
          <w:color w:val="000000"/>
          <w:bdr w:val="none" w:sz="0" w:space="0" w:color="auto" w:frame="1"/>
          <w:lang w:eastAsia="et-EE"/>
        </w:rPr>
        <w:t>d</w:t>
      </w:r>
      <w:r w:rsidR="00322100" w:rsidRPr="00A045C4">
        <w:rPr>
          <w:rFonts w:eastAsia="Times New Roman" w:cs="Times New Roman"/>
          <w:color w:val="000000"/>
          <w:bdr w:val="none" w:sz="0" w:space="0" w:color="auto" w:frame="1"/>
          <w:lang w:eastAsia="et-EE"/>
        </w:rPr>
        <w:t xml:space="preserve"> 3 </w:t>
      </w:r>
      <w:r w:rsidR="00004D01">
        <w:rPr>
          <w:rFonts w:eastAsia="Times New Roman" w:cs="Times New Roman"/>
          <w:color w:val="000000"/>
          <w:bdr w:val="none" w:sz="0" w:space="0" w:color="auto" w:frame="1"/>
          <w:lang w:eastAsia="et-EE"/>
        </w:rPr>
        <w:t xml:space="preserve">ja 4 </w:t>
      </w:r>
      <w:r w:rsidR="00322100" w:rsidRPr="00A045C4">
        <w:rPr>
          <w:rFonts w:eastAsia="Times New Roman" w:cs="Times New Roman"/>
          <w:color w:val="000000"/>
          <w:bdr w:val="none" w:sz="0" w:space="0" w:color="auto" w:frame="1"/>
          <w:lang w:eastAsia="et-EE"/>
        </w:rPr>
        <w:t>muudetakse ja sõnastatakse järgmiselt:</w:t>
      </w:r>
    </w:p>
    <w:p w14:paraId="021EB0C1" w14:textId="36468D08" w:rsidR="007771D4" w:rsidRDefault="00322100" w:rsidP="00A045C4">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„(3) Konkurentsiamet töötab välja elektriturul tarbimiskajas osalemise tingimused, viib läbi avaliku konsultatsiooni ja avalikustab nimetatud tingimused oma veebilehel. Tingimuste väljatöötamisel võetakse arvesse</w:t>
      </w:r>
      <w:r w:rsidR="007771D4">
        <w:rPr>
          <w:rFonts w:eastAsia="Times New Roman" w:cs="Times New Roman"/>
          <w:color w:val="000000"/>
          <w:bdr w:val="none" w:sz="0" w:space="0" w:color="auto" w:frame="1"/>
          <w:lang w:eastAsia="et-EE"/>
        </w:rPr>
        <w:t>, et:</w:t>
      </w:r>
    </w:p>
    <w:p w14:paraId="0975DE19" w14:textId="104F59E6" w:rsidR="007771D4" w:rsidRDefault="007771D4" w:rsidP="00A045C4">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 xml:space="preserve">1) </w:t>
      </w:r>
      <w:bookmarkStart w:id="7" w:name="_Hlk158625739"/>
      <w:r w:rsidR="005E4422">
        <w:rPr>
          <w:rFonts w:eastAsia="Times New Roman" w:cs="Times New Roman"/>
          <w:color w:val="000000"/>
          <w:bdr w:val="none" w:sz="0" w:space="0" w:color="auto" w:frame="1"/>
          <w:lang w:eastAsia="et-EE"/>
        </w:rPr>
        <w:t>tarbimiskajas osalemine</w:t>
      </w:r>
      <w:r>
        <w:rPr>
          <w:rFonts w:eastAsia="Times New Roman" w:cs="Times New Roman"/>
          <w:color w:val="000000"/>
          <w:bdr w:val="none" w:sz="0" w:space="0" w:color="auto" w:frame="1"/>
          <w:lang w:eastAsia="et-EE"/>
        </w:rPr>
        <w:t xml:space="preserve"> peab võimaldama</w:t>
      </w:r>
      <w:r w:rsidR="005E4422">
        <w:rPr>
          <w:rFonts w:eastAsia="Times New Roman" w:cs="Times New Roman"/>
          <w:color w:val="000000"/>
          <w:bdr w:val="none" w:sz="0" w:space="0" w:color="auto" w:frame="1"/>
          <w:lang w:eastAsia="et-EE"/>
        </w:rPr>
        <w:t xml:space="preserve"> agregeerimist ja</w:t>
      </w:r>
      <w:r>
        <w:rPr>
          <w:rFonts w:eastAsia="Times New Roman" w:cs="Times New Roman"/>
          <w:color w:val="000000"/>
          <w:bdr w:val="none" w:sz="0" w:space="0" w:color="auto" w:frame="1"/>
          <w:lang w:eastAsia="et-EE"/>
        </w:rPr>
        <w:t xml:space="preserve"> iseseisva agregaatori tegutsemist</w:t>
      </w:r>
      <w:bookmarkEnd w:id="7"/>
      <w:r>
        <w:rPr>
          <w:rFonts w:eastAsia="Times New Roman" w:cs="Times New Roman"/>
          <w:color w:val="000000"/>
          <w:bdr w:val="none" w:sz="0" w:space="0" w:color="auto" w:frame="1"/>
          <w:lang w:eastAsia="et-EE"/>
        </w:rPr>
        <w:t>;</w:t>
      </w:r>
    </w:p>
    <w:p w14:paraId="422E25FE" w14:textId="16F17674" w:rsidR="00EB4569" w:rsidRDefault="007771D4" w:rsidP="00A045C4">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 xml:space="preserve">2) </w:t>
      </w:r>
      <w:bookmarkStart w:id="8" w:name="_Hlk162251530"/>
      <w:r w:rsidR="00A90432">
        <w:rPr>
          <w:rFonts w:eastAsia="Times New Roman" w:cs="Times New Roman"/>
          <w:color w:val="000000"/>
          <w:bdr w:val="none" w:sz="0" w:space="0" w:color="auto" w:frame="1"/>
          <w:lang w:eastAsia="et-EE"/>
        </w:rPr>
        <w:t xml:space="preserve">tingimused võivad ette näha </w:t>
      </w:r>
      <w:r w:rsidR="00040994">
        <w:rPr>
          <w:rFonts w:eastAsia="Times New Roman" w:cs="Times New Roman"/>
          <w:color w:val="000000"/>
          <w:bdr w:val="none" w:sz="0" w:space="0" w:color="auto" w:frame="1"/>
          <w:lang w:eastAsia="et-EE"/>
        </w:rPr>
        <w:t>tarbimiskaj</w:t>
      </w:r>
      <w:r w:rsidR="00904055">
        <w:rPr>
          <w:rFonts w:eastAsia="Times New Roman" w:cs="Times New Roman"/>
          <w:color w:val="000000"/>
          <w:bdr w:val="none" w:sz="0" w:space="0" w:color="auto" w:frame="1"/>
          <w:lang w:eastAsia="et-EE"/>
        </w:rPr>
        <w:t>a</w:t>
      </w:r>
      <w:r w:rsidR="00CB4C1A">
        <w:rPr>
          <w:rFonts w:eastAsia="Times New Roman" w:cs="Times New Roman"/>
          <w:color w:val="000000"/>
          <w:bdr w:val="none" w:sz="0" w:space="0" w:color="auto" w:frame="1"/>
          <w:lang w:eastAsia="et-EE"/>
        </w:rPr>
        <w:t xml:space="preserve"> tulemusena</w:t>
      </w:r>
      <w:r w:rsidR="007335F7">
        <w:rPr>
          <w:rFonts w:eastAsia="Times New Roman" w:cs="Times New Roman"/>
          <w:color w:val="000000"/>
          <w:bdr w:val="none" w:sz="0" w:space="0" w:color="auto" w:frame="1"/>
          <w:lang w:eastAsia="et-EE"/>
        </w:rPr>
        <w:t xml:space="preserve"> elektriturule müüdavate või sealt ostetavate elektrienergia </w:t>
      </w:r>
      <w:r w:rsidR="00A27572">
        <w:rPr>
          <w:rFonts w:eastAsia="Times New Roman" w:cs="Times New Roman"/>
          <w:color w:val="000000"/>
          <w:bdr w:val="none" w:sz="0" w:space="0" w:color="auto" w:frame="1"/>
          <w:lang w:eastAsia="et-EE"/>
        </w:rPr>
        <w:t xml:space="preserve">tegelike </w:t>
      </w:r>
      <w:r w:rsidR="007335F7">
        <w:rPr>
          <w:rFonts w:eastAsia="Times New Roman" w:cs="Times New Roman"/>
          <w:color w:val="000000"/>
          <w:bdr w:val="none" w:sz="0" w:space="0" w:color="auto" w:frame="1"/>
          <w:lang w:eastAsia="et-EE"/>
        </w:rPr>
        <w:t xml:space="preserve">koguste muutumisega </w:t>
      </w:r>
      <w:r w:rsidR="00A97E4F">
        <w:rPr>
          <w:rFonts w:eastAsia="Times New Roman" w:cs="Times New Roman"/>
          <w:color w:val="000000"/>
          <w:bdr w:val="none" w:sz="0" w:space="0" w:color="auto" w:frame="1"/>
          <w:lang w:eastAsia="et-EE"/>
        </w:rPr>
        <w:t xml:space="preserve">tarbimiskajas osalenud </w:t>
      </w:r>
      <w:r w:rsidR="007335F7">
        <w:rPr>
          <w:rFonts w:eastAsia="Times New Roman" w:cs="Times New Roman"/>
          <w:color w:val="000000"/>
          <w:bdr w:val="none" w:sz="0" w:space="0" w:color="auto" w:frame="1"/>
          <w:lang w:eastAsia="et-EE"/>
        </w:rPr>
        <w:t>tarbija</w:t>
      </w:r>
      <w:ins w:id="9" w:author="Katariina Kärsten" w:date="2024-05-08T16:30:00Z">
        <w:r w:rsidR="00251374">
          <w:rPr>
            <w:rFonts w:eastAsia="Times New Roman" w:cs="Times New Roman"/>
            <w:color w:val="000000"/>
            <w:bdr w:val="none" w:sz="0" w:space="0" w:color="auto" w:frame="1"/>
            <w:lang w:eastAsia="et-EE"/>
          </w:rPr>
          <w:t xml:space="preserve"> </w:t>
        </w:r>
        <w:commentRangeStart w:id="10"/>
        <w:r w:rsidR="00251374">
          <w:rPr>
            <w:rFonts w:eastAsia="Times New Roman" w:cs="Times New Roman"/>
            <w:color w:val="000000"/>
            <w:bdr w:val="none" w:sz="0" w:space="0" w:color="auto" w:frame="1"/>
            <w:lang w:eastAsia="et-EE"/>
          </w:rPr>
          <w:t>poolt</w:t>
        </w:r>
      </w:ins>
      <w:r w:rsidR="007335F7">
        <w:rPr>
          <w:rFonts w:eastAsia="Times New Roman" w:cs="Times New Roman"/>
          <w:color w:val="000000"/>
          <w:bdr w:val="none" w:sz="0" w:space="0" w:color="auto" w:frame="1"/>
          <w:lang w:eastAsia="et-EE"/>
        </w:rPr>
        <w:t xml:space="preserve"> bilansihaldurile </w:t>
      </w:r>
      <w:r w:rsidR="00CB4C1A">
        <w:rPr>
          <w:rFonts w:eastAsia="Times New Roman" w:cs="Times New Roman"/>
          <w:color w:val="000000"/>
          <w:bdr w:val="none" w:sz="0" w:space="0" w:color="auto" w:frame="1"/>
          <w:lang w:eastAsia="et-EE"/>
        </w:rPr>
        <w:t>tek</w:t>
      </w:r>
      <w:ins w:id="11" w:author="Katariina Kärsten" w:date="2024-05-08T16:30:00Z">
        <w:r w:rsidR="00251374">
          <w:rPr>
            <w:rFonts w:eastAsia="Times New Roman" w:cs="Times New Roman"/>
            <w:color w:val="000000"/>
            <w:bdr w:val="none" w:sz="0" w:space="0" w:color="auto" w:frame="1"/>
            <w:lang w:eastAsia="et-EE"/>
          </w:rPr>
          <w:t>itatud</w:t>
        </w:r>
      </w:ins>
      <w:del w:id="12" w:author="Katariina Kärsten" w:date="2024-05-08T16:30:00Z">
        <w:r w:rsidR="00A71007" w:rsidDel="00251374">
          <w:rPr>
            <w:rFonts w:eastAsia="Times New Roman" w:cs="Times New Roman"/>
            <w:color w:val="000000"/>
            <w:bdr w:val="none" w:sz="0" w:space="0" w:color="auto" w:frame="1"/>
            <w:lang w:eastAsia="et-EE"/>
          </w:rPr>
          <w:delText>k</w:delText>
        </w:r>
        <w:r w:rsidR="00CB4C1A" w:rsidDel="00251374">
          <w:rPr>
            <w:rFonts w:eastAsia="Times New Roman" w:cs="Times New Roman"/>
            <w:color w:val="000000"/>
            <w:bdr w:val="none" w:sz="0" w:space="0" w:color="auto" w:frame="1"/>
            <w:lang w:eastAsia="et-EE"/>
          </w:rPr>
          <w:delText xml:space="preserve">inud </w:delText>
        </w:r>
      </w:del>
      <w:commentRangeEnd w:id="10"/>
      <w:r w:rsidR="00DA6597">
        <w:rPr>
          <w:rStyle w:val="Kommentaariviide"/>
        </w:rPr>
        <w:commentReference w:id="10"/>
      </w:r>
      <w:r w:rsidR="001238A9">
        <w:rPr>
          <w:rFonts w:eastAsia="Times New Roman" w:cs="Times New Roman"/>
          <w:color w:val="000000"/>
          <w:bdr w:val="none" w:sz="0" w:space="0" w:color="auto" w:frame="1"/>
          <w:lang w:eastAsia="et-EE"/>
        </w:rPr>
        <w:t>otses</w:t>
      </w:r>
      <w:r w:rsidR="00A90432">
        <w:rPr>
          <w:rFonts w:eastAsia="Times New Roman" w:cs="Times New Roman"/>
          <w:color w:val="000000"/>
          <w:bdr w:val="none" w:sz="0" w:space="0" w:color="auto" w:frame="1"/>
          <w:lang w:eastAsia="et-EE"/>
        </w:rPr>
        <w:t>te</w:t>
      </w:r>
      <w:r w:rsidR="001238A9">
        <w:rPr>
          <w:rFonts w:eastAsia="Times New Roman" w:cs="Times New Roman"/>
          <w:color w:val="000000"/>
          <w:bdr w:val="none" w:sz="0" w:space="0" w:color="auto" w:frame="1"/>
          <w:lang w:eastAsia="et-EE"/>
        </w:rPr>
        <w:t xml:space="preserve"> </w:t>
      </w:r>
      <w:r w:rsidR="00CB4C1A">
        <w:rPr>
          <w:rFonts w:eastAsia="Times New Roman" w:cs="Times New Roman"/>
          <w:color w:val="000000"/>
          <w:bdr w:val="none" w:sz="0" w:space="0" w:color="auto" w:frame="1"/>
          <w:lang w:eastAsia="et-EE"/>
        </w:rPr>
        <w:t>kulud</w:t>
      </w:r>
      <w:r w:rsidR="00A90432">
        <w:rPr>
          <w:rFonts w:eastAsia="Times New Roman" w:cs="Times New Roman"/>
          <w:color w:val="000000"/>
          <w:bdr w:val="none" w:sz="0" w:space="0" w:color="auto" w:frame="1"/>
          <w:lang w:eastAsia="et-EE"/>
        </w:rPr>
        <w:t>e</w:t>
      </w:r>
      <w:r w:rsidR="00CB4C1A">
        <w:rPr>
          <w:rFonts w:eastAsia="Times New Roman" w:cs="Times New Roman"/>
          <w:color w:val="000000"/>
          <w:bdr w:val="none" w:sz="0" w:space="0" w:color="auto" w:frame="1"/>
          <w:lang w:eastAsia="et-EE"/>
        </w:rPr>
        <w:t xml:space="preserve"> hüvita</w:t>
      </w:r>
      <w:r w:rsidR="00A90432">
        <w:rPr>
          <w:rFonts w:eastAsia="Times New Roman" w:cs="Times New Roman"/>
          <w:color w:val="000000"/>
          <w:bdr w:val="none" w:sz="0" w:space="0" w:color="auto" w:frame="1"/>
          <w:lang w:eastAsia="et-EE"/>
        </w:rPr>
        <w:t>mist</w:t>
      </w:r>
      <w:r w:rsidR="000253D0">
        <w:rPr>
          <w:rFonts w:eastAsia="Times New Roman" w:cs="Times New Roman"/>
          <w:color w:val="000000"/>
          <w:bdr w:val="none" w:sz="0" w:space="0" w:color="auto" w:frame="1"/>
          <w:lang w:eastAsia="et-EE"/>
        </w:rPr>
        <w:t xml:space="preserve"> agregaatori või tarbimiskajas osalenud tarbija või kõigi tarbijate poolt</w:t>
      </w:r>
      <w:r w:rsidR="00EB4569">
        <w:rPr>
          <w:rFonts w:eastAsia="Times New Roman" w:cs="Times New Roman"/>
          <w:color w:val="000000"/>
          <w:bdr w:val="none" w:sz="0" w:space="0" w:color="auto" w:frame="1"/>
          <w:lang w:eastAsia="et-EE"/>
        </w:rPr>
        <w:t>;</w:t>
      </w:r>
    </w:p>
    <w:p w14:paraId="05ADEE85" w14:textId="6431BB97" w:rsidR="00EB4569" w:rsidRPr="00EB4569" w:rsidRDefault="00EB4569" w:rsidP="00A045C4">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 xml:space="preserve">3) </w:t>
      </w:r>
      <w:r w:rsidR="009710C8">
        <w:rPr>
          <w:rFonts w:eastAsia="Times New Roman" w:cs="Times New Roman"/>
          <w:color w:val="000000"/>
          <w:bdr w:val="none" w:sz="0" w:space="0" w:color="auto" w:frame="1"/>
          <w:lang w:eastAsia="et-EE"/>
        </w:rPr>
        <w:t xml:space="preserve">otseste </w:t>
      </w:r>
      <w:r>
        <w:rPr>
          <w:rFonts w:eastAsia="Times New Roman" w:cs="Times New Roman"/>
          <w:color w:val="000000"/>
          <w:bdr w:val="none" w:sz="0" w:space="0" w:color="auto" w:frame="1"/>
          <w:lang w:eastAsia="et-EE"/>
        </w:rPr>
        <w:t xml:space="preserve">kulude hüvitamine </w:t>
      </w:r>
      <w:proofErr w:type="spellStart"/>
      <w:r>
        <w:rPr>
          <w:rFonts w:eastAsia="Times New Roman" w:cs="Times New Roman"/>
          <w:color w:val="000000"/>
          <w:bdr w:val="none" w:sz="0" w:space="0" w:color="auto" w:frame="1"/>
          <w:lang w:eastAsia="et-EE"/>
        </w:rPr>
        <w:t>agregaatorite</w:t>
      </w:r>
      <w:proofErr w:type="spellEnd"/>
      <w:r>
        <w:rPr>
          <w:rFonts w:eastAsia="Times New Roman" w:cs="Times New Roman"/>
          <w:color w:val="000000"/>
          <w:bdr w:val="none" w:sz="0" w:space="0" w:color="auto" w:frame="1"/>
          <w:lang w:eastAsia="et-EE"/>
        </w:rPr>
        <w:t xml:space="preserve"> poolt toimu</w:t>
      </w:r>
      <w:r w:rsidR="00B16ECA">
        <w:rPr>
          <w:rFonts w:eastAsia="Times New Roman" w:cs="Times New Roman"/>
          <w:color w:val="000000"/>
          <w:bdr w:val="none" w:sz="0" w:space="0" w:color="auto" w:frame="1"/>
          <w:lang w:eastAsia="et-EE"/>
        </w:rPr>
        <w:t>b</w:t>
      </w:r>
      <w:r w:rsidR="00CB4C1A">
        <w:rPr>
          <w:rFonts w:eastAsia="Times New Roman" w:cs="Times New Roman"/>
          <w:color w:val="000000"/>
          <w:bdr w:val="none" w:sz="0" w:space="0" w:color="auto" w:frame="1"/>
          <w:lang w:eastAsia="et-EE"/>
        </w:rPr>
        <w:t xml:space="preserve"> üksnes ulatuses, milles </w:t>
      </w:r>
      <w:r w:rsidR="00EC5C5B">
        <w:rPr>
          <w:rFonts w:eastAsia="Times New Roman" w:cs="Times New Roman"/>
          <w:color w:val="000000"/>
          <w:bdr w:val="none" w:sz="0" w:space="0" w:color="auto" w:frame="1"/>
          <w:lang w:eastAsia="et-EE"/>
        </w:rPr>
        <w:t xml:space="preserve">kulud </w:t>
      </w:r>
      <w:r w:rsidR="00CB4C1A">
        <w:rPr>
          <w:rFonts w:eastAsia="Times New Roman" w:cs="Times New Roman"/>
          <w:color w:val="000000"/>
          <w:bdr w:val="none" w:sz="0" w:space="0" w:color="auto" w:frame="1"/>
          <w:lang w:eastAsia="et-EE"/>
        </w:rPr>
        <w:t xml:space="preserve"> ületavad tarbimiskajaga turuosalis</w:t>
      </w:r>
      <w:r w:rsidR="00F377FA">
        <w:rPr>
          <w:rFonts w:eastAsia="Times New Roman" w:cs="Times New Roman"/>
          <w:color w:val="000000"/>
          <w:bdr w:val="none" w:sz="0" w:space="0" w:color="auto" w:frame="1"/>
          <w:lang w:eastAsia="et-EE"/>
        </w:rPr>
        <w:t>ele</w:t>
      </w:r>
      <w:r w:rsidR="00CB4C1A">
        <w:rPr>
          <w:rFonts w:eastAsia="Times New Roman" w:cs="Times New Roman"/>
          <w:color w:val="000000"/>
          <w:bdr w:val="none" w:sz="0" w:space="0" w:color="auto" w:frame="1"/>
          <w:lang w:eastAsia="et-EE"/>
        </w:rPr>
        <w:t xml:space="preserve"> tekkinud tulusid</w:t>
      </w:r>
      <w:r w:rsidR="007771D4">
        <w:rPr>
          <w:rFonts w:eastAsia="Times New Roman" w:cs="Times New Roman"/>
          <w:color w:val="000000"/>
          <w:bdr w:val="none" w:sz="0" w:space="0" w:color="auto" w:frame="1"/>
          <w:lang w:eastAsia="et-EE"/>
        </w:rPr>
        <w:t>;</w:t>
      </w:r>
      <w:bookmarkEnd w:id="8"/>
    </w:p>
    <w:p w14:paraId="6BE14C26" w14:textId="0F5C65CC" w:rsidR="00322100" w:rsidRPr="00A045C4" w:rsidRDefault="00EB4569" w:rsidP="00A045C4">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4</w:t>
      </w:r>
      <w:r w:rsidR="007771D4">
        <w:rPr>
          <w:rFonts w:eastAsia="Times New Roman" w:cs="Times New Roman"/>
          <w:color w:val="000000"/>
          <w:bdr w:val="none" w:sz="0" w:space="0" w:color="auto" w:frame="1"/>
          <w:lang w:eastAsia="et-EE"/>
        </w:rPr>
        <w:t xml:space="preserve">) </w:t>
      </w:r>
      <w:bookmarkStart w:id="13" w:name="_Hlk158625849"/>
      <w:r w:rsidR="005E4422">
        <w:rPr>
          <w:rFonts w:eastAsia="Times New Roman" w:cs="Times New Roman"/>
          <w:color w:val="000000"/>
          <w:bdr w:val="none" w:sz="0" w:space="0" w:color="auto" w:frame="1"/>
          <w:lang w:eastAsia="et-EE"/>
        </w:rPr>
        <w:t xml:space="preserve">tarbimiskajas osaleva </w:t>
      </w:r>
      <w:r w:rsidR="007C2CA7">
        <w:rPr>
          <w:rFonts w:eastAsia="Times New Roman" w:cs="Times New Roman"/>
          <w:color w:val="000000"/>
          <w:bdr w:val="none" w:sz="0" w:space="0" w:color="auto" w:frame="1"/>
          <w:lang w:eastAsia="et-EE"/>
        </w:rPr>
        <w:t>elektri</w:t>
      </w:r>
      <w:r w:rsidR="005E4422">
        <w:rPr>
          <w:rFonts w:eastAsia="Times New Roman" w:cs="Times New Roman"/>
          <w:color w:val="000000"/>
          <w:bdr w:val="none" w:sz="0" w:space="0" w:color="auto" w:frame="1"/>
          <w:lang w:eastAsia="et-EE"/>
        </w:rPr>
        <w:t>energia</w:t>
      </w:r>
      <w:r w:rsidR="00305A9D">
        <w:rPr>
          <w:rFonts w:eastAsia="Times New Roman" w:cs="Times New Roman"/>
          <w:color w:val="000000"/>
          <w:bdr w:val="none" w:sz="0" w:space="0" w:color="auto" w:frame="1"/>
          <w:lang w:eastAsia="et-EE"/>
        </w:rPr>
        <w:t xml:space="preserve"> </w:t>
      </w:r>
      <w:r w:rsidR="005E4422">
        <w:rPr>
          <w:rFonts w:eastAsia="Times New Roman" w:cs="Times New Roman"/>
          <w:color w:val="000000"/>
          <w:bdr w:val="none" w:sz="0" w:space="0" w:color="auto" w:frame="1"/>
          <w:lang w:eastAsia="et-EE"/>
        </w:rPr>
        <w:t xml:space="preserve">koguse ja </w:t>
      </w:r>
      <w:r w:rsidR="007771D4">
        <w:rPr>
          <w:rFonts w:eastAsia="Times New Roman" w:cs="Times New Roman"/>
          <w:color w:val="000000"/>
          <w:bdr w:val="none" w:sz="0" w:space="0" w:color="auto" w:frame="1"/>
          <w:lang w:eastAsia="et-EE"/>
        </w:rPr>
        <w:t>agregeerimise koguste selgita</w:t>
      </w:r>
      <w:r w:rsidR="004C6C0C">
        <w:rPr>
          <w:rFonts w:eastAsia="Times New Roman" w:cs="Times New Roman"/>
          <w:color w:val="000000"/>
          <w:bdr w:val="none" w:sz="0" w:space="0" w:color="auto" w:frame="1"/>
          <w:lang w:eastAsia="et-EE"/>
        </w:rPr>
        <w:t>ja</w:t>
      </w:r>
      <w:r w:rsidR="007771D4">
        <w:rPr>
          <w:rFonts w:eastAsia="Times New Roman" w:cs="Times New Roman"/>
          <w:color w:val="000000"/>
          <w:bdr w:val="none" w:sz="0" w:space="0" w:color="auto" w:frame="1"/>
          <w:lang w:eastAsia="et-EE"/>
        </w:rPr>
        <w:t xml:space="preserve"> </w:t>
      </w:r>
      <w:r w:rsidR="004C6C0C">
        <w:rPr>
          <w:rFonts w:eastAsia="Times New Roman" w:cs="Times New Roman"/>
          <w:color w:val="000000"/>
          <w:bdr w:val="none" w:sz="0" w:space="0" w:color="auto" w:frame="1"/>
          <w:lang w:eastAsia="et-EE"/>
        </w:rPr>
        <w:t xml:space="preserve">ja </w:t>
      </w:r>
      <w:proofErr w:type="spellStart"/>
      <w:r w:rsidR="007771D4">
        <w:rPr>
          <w:rFonts w:eastAsia="Times New Roman" w:cs="Times New Roman"/>
          <w:color w:val="000000"/>
          <w:bdr w:val="none" w:sz="0" w:space="0" w:color="auto" w:frame="1"/>
          <w:lang w:eastAsia="et-EE"/>
        </w:rPr>
        <w:t>arvelda</w:t>
      </w:r>
      <w:r w:rsidR="004C6C0C">
        <w:rPr>
          <w:rFonts w:eastAsia="Times New Roman" w:cs="Times New Roman"/>
          <w:color w:val="000000"/>
          <w:bdr w:val="none" w:sz="0" w:space="0" w:color="auto" w:frame="1"/>
          <w:lang w:eastAsia="et-EE"/>
        </w:rPr>
        <w:t>ja</w:t>
      </w:r>
      <w:proofErr w:type="spellEnd"/>
      <w:r w:rsidR="004C6C0C">
        <w:rPr>
          <w:rFonts w:eastAsia="Times New Roman" w:cs="Times New Roman"/>
          <w:color w:val="000000"/>
          <w:bdr w:val="none" w:sz="0" w:space="0" w:color="auto" w:frame="1"/>
          <w:lang w:eastAsia="et-EE"/>
        </w:rPr>
        <w:t xml:space="preserve"> on</w:t>
      </w:r>
      <w:r w:rsidR="007771D4">
        <w:rPr>
          <w:rFonts w:eastAsia="Times New Roman" w:cs="Times New Roman"/>
          <w:color w:val="000000"/>
          <w:bdr w:val="none" w:sz="0" w:space="0" w:color="auto" w:frame="1"/>
          <w:lang w:eastAsia="et-EE"/>
        </w:rPr>
        <w:t xml:space="preserve"> süsteemihaldur</w:t>
      </w:r>
      <w:bookmarkEnd w:id="13"/>
      <w:r w:rsidR="00CC2B7E">
        <w:rPr>
          <w:rFonts w:eastAsia="Times New Roman" w:cs="Times New Roman"/>
          <w:color w:val="000000"/>
          <w:bdr w:val="none" w:sz="0" w:space="0" w:color="auto" w:frame="1"/>
          <w:lang w:eastAsia="et-EE"/>
        </w:rPr>
        <w:t>.</w:t>
      </w:r>
    </w:p>
    <w:p w14:paraId="3D33502E" w14:textId="77777777"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p>
    <w:p w14:paraId="7F2C4545" w14:textId="6A8A05DA"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 xml:space="preserve">(4) </w:t>
      </w:r>
      <w:r w:rsidRPr="00600E30">
        <w:rPr>
          <w:rFonts w:eastAsia="Times New Roman" w:cs="Times New Roman"/>
          <w:color w:val="000000"/>
          <w:bdr w:val="none" w:sz="0" w:space="0" w:color="auto" w:frame="1"/>
          <w:lang w:eastAsia="et-EE"/>
        </w:rPr>
        <w:t xml:space="preserve">Võrguettevõtjad </w:t>
      </w:r>
      <w:r w:rsidR="00600E30">
        <w:rPr>
          <w:rFonts w:eastAsia="Times New Roman" w:cs="Times New Roman"/>
          <w:color w:val="000000"/>
          <w:bdr w:val="none" w:sz="0" w:space="0" w:color="auto" w:frame="1"/>
          <w:lang w:eastAsia="et-EE"/>
        </w:rPr>
        <w:t xml:space="preserve">ja süsteemihaldur </w:t>
      </w:r>
      <w:r w:rsidRPr="00600E30">
        <w:rPr>
          <w:rFonts w:eastAsia="Times New Roman" w:cs="Times New Roman"/>
          <w:color w:val="000000"/>
          <w:bdr w:val="none" w:sz="0" w:space="0" w:color="auto" w:frame="1"/>
          <w:lang w:eastAsia="et-EE"/>
        </w:rPr>
        <w:t>koostavad</w:t>
      </w:r>
      <w:r w:rsidRPr="00A045C4">
        <w:rPr>
          <w:rFonts w:eastAsia="Times New Roman" w:cs="Times New Roman"/>
          <w:color w:val="000000"/>
          <w:bdr w:val="none" w:sz="0" w:space="0" w:color="auto" w:frame="1"/>
          <w:lang w:eastAsia="et-EE"/>
        </w:rPr>
        <w:t xml:space="preserve"> käesoleva paragrahvi lõikes 3 nimetatud tarbimiskajas osalemise tingimuste alusel vajalikud metoodikad ja esitavad need Konkurentsiametile kooskõlastamiseks hiljemalt </w:t>
      </w:r>
      <w:r w:rsidR="006F738D">
        <w:rPr>
          <w:rFonts w:eastAsia="Times New Roman" w:cs="Times New Roman"/>
          <w:color w:val="000000"/>
          <w:bdr w:val="none" w:sz="0" w:space="0" w:color="auto" w:frame="1"/>
          <w:lang w:eastAsia="et-EE"/>
        </w:rPr>
        <w:t>kuus</w:t>
      </w:r>
      <w:r w:rsidR="006F738D" w:rsidRPr="00A045C4">
        <w:rPr>
          <w:rFonts w:eastAsia="Times New Roman" w:cs="Times New Roman"/>
          <w:color w:val="000000"/>
          <w:bdr w:val="none" w:sz="0" w:space="0" w:color="auto" w:frame="1"/>
          <w:lang w:eastAsia="et-EE"/>
        </w:rPr>
        <w:t xml:space="preserve"> </w:t>
      </w:r>
      <w:r w:rsidRPr="00A045C4">
        <w:rPr>
          <w:rFonts w:eastAsia="Times New Roman" w:cs="Times New Roman"/>
          <w:color w:val="000000"/>
          <w:bdr w:val="none" w:sz="0" w:space="0" w:color="auto" w:frame="1"/>
          <w:lang w:eastAsia="et-EE"/>
        </w:rPr>
        <w:t xml:space="preserve">kuud pärast </w:t>
      </w:r>
      <w:ins w:id="14" w:author="Katariina Kärsten" w:date="2024-05-08T16:19:00Z">
        <w:r w:rsidR="004E2FDA">
          <w:rPr>
            <w:rFonts w:eastAsia="Times New Roman" w:cs="Times New Roman"/>
            <w:color w:val="000000"/>
            <w:bdr w:val="none" w:sz="0" w:space="0" w:color="auto" w:frame="1"/>
            <w:lang w:eastAsia="et-EE"/>
          </w:rPr>
          <w:t xml:space="preserve">käesoleva paragrahvi </w:t>
        </w:r>
      </w:ins>
      <w:del w:id="15" w:author="Katariina Kärsten" w:date="2024-05-08T16:19:00Z">
        <w:r w:rsidRPr="00A045C4" w:rsidDel="004E2FDA">
          <w:rPr>
            <w:rFonts w:eastAsia="Times New Roman" w:cs="Times New Roman"/>
            <w:color w:val="000000"/>
            <w:bdr w:val="none" w:sz="0" w:space="0" w:color="auto" w:frame="1"/>
            <w:lang w:eastAsia="et-EE"/>
          </w:rPr>
          <w:delText>§ 21</w:delText>
        </w:r>
        <w:r w:rsidRPr="00A045C4" w:rsidDel="004E2FDA">
          <w:rPr>
            <w:rFonts w:eastAsia="Times New Roman" w:cs="Times New Roman"/>
            <w:color w:val="000000"/>
            <w:bdr w:val="none" w:sz="0" w:space="0" w:color="auto" w:frame="1"/>
            <w:vertAlign w:val="superscript"/>
            <w:lang w:eastAsia="et-EE"/>
          </w:rPr>
          <w:delText>4</w:delText>
        </w:r>
        <w:r w:rsidRPr="00A045C4" w:rsidDel="004E2FDA">
          <w:rPr>
            <w:rFonts w:eastAsia="Times New Roman" w:cs="Times New Roman"/>
            <w:color w:val="000000"/>
            <w:bdr w:val="none" w:sz="0" w:space="0" w:color="auto" w:frame="1"/>
            <w:lang w:eastAsia="et-EE"/>
          </w:rPr>
          <w:delText xml:space="preserve"> </w:delText>
        </w:r>
      </w:del>
      <w:r w:rsidRPr="00A045C4">
        <w:rPr>
          <w:rFonts w:eastAsia="Times New Roman" w:cs="Times New Roman"/>
          <w:color w:val="000000"/>
          <w:bdr w:val="none" w:sz="0" w:space="0" w:color="auto" w:frame="1"/>
          <w:lang w:eastAsia="et-EE"/>
        </w:rPr>
        <w:t>lõikes 3 nimetatud tingimuste avalikustamist.“;</w:t>
      </w:r>
    </w:p>
    <w:p w14:paraId="606A67AB" w14:textId="77777777"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p>
    <w:p w14:paraId="6D17F1D8" w14:textId="6ABC7C12" w:rsidR="00322100" w:rsidRPr="00A045C4" w:rsidRDefault="000914A8" w:rsidP="00A045C4">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5</w:t>
      </w:r>
      <w:r w:rsidR="00322100" w:rsidRPr="00A045C4">
        <w:rPr>
          <w:rFonts w:eastAsia="Times New Roman" w:cs="Times New Roman"/>
          <w:b/>
          <w:bCs/>
          <w:color w:val="000000"/>
          <w:bdr w:val="none" w:sz="0" w:space="0" w:color="auto" w:frame="1"/>
          <w:lang w:eastAsia="et-EE"/>
        </w:rPr>
        <w:t>)</w:t>
      </w:r>
      <w:r w:rsidR="00322100" w:rsidRPr="00A045C4">
        <w:rPr>
          <w:rFonts w:eastAsia="Times New Roman" w:cs="Times New Roman"/>
          <w:color w:val="000000"/>
          <w:bdr w:val="none" w:sz="0" w:space="0" w:color="auto" w:frame="1"/>
          <w:lang w:eastAsia="et-EE"/>
        </w:rPr>
        <w:t xml:space="preserve"> paragrahvi 21</w:t>
      </w:r>
      <w:r w:rsidR="00322100" w:rsidRPr="00A045C4">
        <w:rPr>
          <w:rFonts w:eastAsia="Times New Roman" w:cs="Times New Roman"/>
          <w:color w:val="000000"/>
          <w:bdr w:val="none" w:sz="0" w:space="0" w:color="auto" w:frame="1"/>
          <w:vertAlign w:val="superscript"/>
          <w:lang w:eastAsia="et-EE"/>
        </w:rPr>
        <w:t>4</w:t>
      </w:r>
      <w:r w:rsidR="00322100" w:rsidRPr="00A045C4">
        <w:rPr>
          <w:rFonts w:eastAsia="Times New Roman" w:cs="Times New Roman"/>
          <w:color w:val="000000"/>
          <w:bdr w:val="none" w:sz="0" w:space="0" w:color="auto" w:frame="1"/>
          <w:lang w:eastAsia="et-EE"/>
        </w:rPr>
        <w:t xml:space="preserve"> täiendatakse lõigetega 5</w:t>
      </w:r>
      <w:ins w:id="16" w:author="Katariina Kärsten" w:date="2024-05-08T16:24:00Z">
        <w:r w:rsidR="00251374">
          <w:rPr>
            <w:rFonts w:eastAsia="Times New Roman" w:cs="Times New Roman"/>
            <w:color w:val="000000"/>
            <w:bdr w:val="none" w:sz="0" w:space="0" w:color="auto" w:frame="1"/>
            <w:lang w:eastAsia="et-EE"/>
          </w:rPr>
          <w:t xml:space="preserve"> ja </w:t>
        </w:r>
      </w:ins>
      <w:commentRangeStart w:id="17"/>
      <w:r w:rsidR="00322100" w:rsidRPr="00A045C4">
        <w:rPr>
          <w:rFonts w:cs="Times New Roman"/>
          <w:bCs/>
        </w:rPr>
        <w:t>–</w:t>
      </w:r>
      <w:commentRangeEnd w:id="17"/>
      <w:r w:rsidR="00251374">
        <w:rPr>
          <w:rStyle w:val="Kommentaariviide"/>
        </w:rPr>
        <w:commentReference w:id="17"/>
      </w:r>
      <w:r w:rsidR="00B44850">
        <w:rPr>
          <w:rFonts w:eastAsia="Times New Roman" w:cs="Times New Roman"/>
          <w:color w:val="000000"/>
          <w:bdr w:val="none" w:sz="0" w:space="0" w:color="auto" w:frame="1"/>
          <w:lang w:eastAsia="et-EE"/>
        </w:rPr>
        <w:t>6</w:t>
      </w:r>
      <w:r w:rsidR="00322100" w:rsidRPr="00A045C4">
        <w:rPr>
          <w:rFonts w:eastAsia="Times New Roman" w:cs="Times New Roman"/>
          <w:color w:val="000000"/>
          <w:bdr w:val="none" w:sz="0" w:space="0" w:color="auto" w:frame="1"/>
          <w:lang w:eastAsia="et-EE"/>
        </w:rPr>
        <w:t xml:space="preserve"> järgmises sõnastuses:</w:t>
      </w:r>
    </w:p>
    <w:p w14:paraId="4AA5ECCB" w14:textId="3F5D4334"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 xml:space="preserve">„(5) </w:t>
      </w:r>
      <w:ins w:id="18" w:author="Katariina Kärsten" w:date="2024-05-08T16:19:00Z">
        <w:r w:rsidR="004E2FDA">
          <w:rPr>
            <w:rFonts w:eastAsia="Times New Roman" w:cs="Times New Roman"/>
            <w:color w:val="000000"/>
            <w:bdr w:val="none" w:sz="0" w:space="0" w:color="auto" w:frame="1"/>
            <w:lang w:eastAsia="et-EE"/>
          </w:rPr>
          <w:t xml:space="preserve">Käesoleva </w:t>
        </w:r>
      </w:ins>
      <w:del w:id="19" w:author="Katariina Kärsten" w:date="2024-05-08T16:19:00Z">
        <w:r w:rsidR="004C6C0C" w:rsidDel="004E2FDA">
          <w:rPr>
            <w:rFonts w:eastAsia="Times New Roman" w:cs="Times New Roman"/>
            <w:color w:val="000000"/>
            <w:bdr w:val="none" w:sz="0" w:space="0" w:color="auto" w:frame="1"/>
            <w:lang w:eastAsia="et-EE"/>
          </w:rPr>
          <w:delText>P</w:delText>
        </w:r>
      </w:del>
      <w:ins w:id="20" w:author="Katariina Kärsten" w:date="2024-05-08T16:19:00Z">
        <w:r w:rsidR="004E2FDA">
          <w:rPr>
            <w:rFonts w:eastAsia="Times New Roman" w:cs="Times New Roman"/>
            <w:color w:val="000000"/>
            <w:bdr w:val="none" w:sz="0" w:space="0" w:color="auto" w:frame="1"/>
            <w:lang w:eastAsia="et-EE"/>
          </w:rPr>
          <w:t>p</w:t>
        </w:r>
      </w:ins>
      <w:r w:rsidR="004C6C0C">
        <w:rPr>
          <w:rFonts w:eastAsia="Times New Roman" w:cs="Times New Roman"/>
          <w:color w:val="000000"/>
          <w:bdr w:val="none" w:sz="0" w:space="0" w:color="auto" w:frame="1"/>
          <w:lang w:eastAsia="et-EE"/>
        </w:rPr>
        <w:t>aragrahvi</w:t>
      </w:r>
      <w:r w:rsidR="004C6C0C" w:rsidRPr="00A045C4">
        <w:rPr>
          <w:rFonts w:eastAsia="Times New Roman" w:cs="Times New Roman"/>
          <w:color w:val="000000"/>
          <w:bdr w:val="none" w:sz="0" w:space="0" w:color="auto" w:frame="1"/>
          <w:lang w:eastAsia="et-EE"/>
        </w:rPr>
        <w:t xml:space="preserve"> </w:t>
      </w:r>
      <w:del w:id="21" w:author="Katariina Kärsten" w:date="2024-05-08T16:20:00Z">
        <w:r w:rsidRPr="00A045C4" w:rsidDel="004E2FDA">
          <w:rPr>
            <w:rFonts w:eastAsia="Times New Roman" w:cs="Times New Roman"/>
            <w:color w:val="000000"/>
            <w:bdr w:val="none" w:sz="0" w:space="0" w:color="auto" w:frame="1"/>
            <w:lang w:eastAsia="et-EE"/>
          </w:rPr>
          <w:delText>21</w:delText>
        </w:r>
        <w:r w:rsidRPr="00A045C4" w:rsidDel="004E2FDA">
          <w:rPr>
            <w:rFonts w:eastAsia="Times New Roman" w:cs="Times New Roman"/>
            <w:color w:val="000000"/>
            <w:bdr w:val="none" w:sz="0" w:space="0" w:color="auto" w:frame="1"/>
            <w:vertAlign w:val="superscript"/>
            <w:lang w:eastAsia="et-EE"/>
          </w:rPr>
          <w:delText>4</w:delText>
        </w:r>
        <w:r w:rsidRPr="00A045C4" w:rsidDel="004E2FDA">
          <w:rPr>
            <w:rFonts w:eastAsia="Times New Roman" w:cs="Times New Roman"/>
            <w:color w:val="000000"/>
            <w:bdr w:val="none" w:sz="0" w:space="0" w:color="auto" w:frame="1"/>
            <w:lang w:eastAsia="et-EE"/>
          </w:rPr>
          <w:delText xml:space="preserve"> </w:delText>
        </w:r>
      </w:del>
      <w:r w:rsidRPr="00A045C4">
        <w:rPr>
          <w:rFonts w:eastAsia="Times New Roman" w:cs="Times New Roman"/>
          <w:color w:val="000000"/>
          <w:bdr w:val="none" w:sz="0" w:space="0" w:color="auto" w:frame="1"/>
          <w:lang w:eastAsia="et-EE"/>
        </w:rPr>
        <w:t>lõi</w:t>
      </w:r>
      <w:r w:rsidR="004B326D">
        <w:rPr>
          <w:rFonts w:eastAsia="Times New Roman" w:cs="Times New Roman"/>
          <w:color w:val="000000"/>
          <w:bdr w:val="none" w:sz="0" w:space="0" w:color="auto" w:frame="1"/>
          <w:lang w:eastAsia="et-EE"/>
        </w:rPr>
        <w:t>kes</w:t>
      </w:r>
      <w:r w:rsidRPr="00A045C4">
        <w:rPr>
          <w:rFonts w:eastAsia="Times New Roman" w:cs="Times New Roman"/>
          <w:color w:val="000000"/>
          <w:bdr w:val="none" w:sz="0" w:space="0" w:color="auto" w:frame="1"/>
          <w:lang w:eastAsia="et-EE"/>
        </w:rPr>
        <w:t xml:space="preserve"> 3 nimetatud tingimused peavad sisaldama </w:t>
      </w:r>
      <w:r w:rsidR="00507BFD">
        <w:rPr>
          <w:rFonts w:eastAsia="Times New Roman" w:cs="Times New Roman"/>
          <w:color w:val="000000"/>
          <w:bdr w:val="none" w:sz="0" w:space="0" w:color="auto" w:frame="1"/>
          <w:lang w:eastAsia="et-EE"/>
        </w:rPr>
        <w:t xml:space="preserve">järgmisi </w:t>
      </w:r>
      <w:r w:rsidRPr="00A045C4">
        <w:rPr>
          <w:rFonts w:eastAsia="Times New Roman" w:cs="Times New Roman"/>
          <w:color w:val="000000"/>
          <w:bdr w:val="none" w:sz="0" w:space="0" w:color="auto" w:frame="1"/>
          <w:lang w:eastAsia="et-EE"/>
        </w:rPr>
        <w:t>reegleid:</w:t>
      </w:r>
    </w:p>
    <w:p w14:paraId="5A7A155D" w14:textId="78B8CA46" w:rsidR="00322100" w:rsidRPr="00A045C4" w:rsidRDefault="00322100" w:rsidP="00A045C4">
      <w:pPr>
        <w:pStyle w:val="Kehatekst"/>
        <w:numPr>
          <w:ilvl w:val="0"/>
          <w:numId w:val="15"/>
        </w:numPr>
        <w:spacing w:after="0" w:line="240" w:lineRule="auto"/>
        <w:rPr>
          <w:rFonts w:eastAsia="Times New Roman" w:cs="Times New Roman"/>
          <w:color w:val="000000"/>
          <w:bdr w:val="none" w:sz="0" w:space="0" w:color="auto" w:frame="1"/>
          <w:lang w:eastAsia="et-EE"/>
        </w:rPr>
      </w:pPr>
      <w:bookmarkStart w:id="22" w:name="_Hlk166082206"/>
      <w:r w:rsidRPr="00A045C4">
        <w:rPr>
          <w:rFonts w:eastAsia="Times New Roman" w:cs="Times New Roman"/>
          <w:color w:val="000000"/>
          <w:bdr w:val="none" w:sz="0" w:space="0" w:color="auto" w:frame="1"/>
          <w:lang w:eastAsia="et-EE"/>
        </w:rPr>
        <w:t xml:space="preserve">tarbimiskaja pakkumises osaleva tarbija, bilansihalduri, agregaatori, </w:t>
      </w:r>
      <w:r w:rsidR="006F738D" w:rsidRPr="00A045C4">
        <w:rPr>
          <w:rFonts w:eastAsia="Times New Roman" w:cs="Times New Roman"/>
          <w:color w:val="000000"/>
          <w:bdr w:val="none" w:sz="0" w:space="0" w:color="auto" w:frame="1"/>
          <w:lang w:eastAsia="et-EE"/>
        </w:rPr>
        <w:t>võrguettevõt</w:t>
      </w:r>
      <w:r w:rsidR="006F738D">
        <w:rPr>
          <w:rFonts w:eastAsia="Times New Roman" w:cs="Times New Roman"/>
          <w:color w:val="000000"/>
          <w:bdr w:val="none" w:sz="0" w:space="0" w:color="auto" w:frame="1"/>
          <w:lang w:eastAsia="et-EE"/>
        </w:rPr>
        <w:t>ja</w:t>
      </w:r>
      <w:r w:rsidR="006F738D" w:rsidRPr="00A045C4">
        <w:rPr>
          <w:rFonts w:eastAsia="Times New Roman" w:cs="Times New Roman"/>
          <w:color w:val="000000"/>
          <w:bdr w:val="none" w:sz="0" w:space="0" w:color="auto" w:frame="1"/>
          <w:lang w:eastAsia="et-EE"/>
        </w:rPr>
        <w:t xml:space="preserve">te </w:t>
      </w:r>
      <w:r w:rsidRPr="00A045C4">
        <w:rPr>
          <w:rFonts w:eastAsia="Times New Roman" w:cs="Times New Roman"/>
          <w:color w:val="000000"/>
          <w:bdr w:val="none" w:sz="0" w:space="0" w:color="auto" w:frame="1"/>
          <w:lang w:eastAsia="et-EE"/>
        </w:rPr>
        <w:t xml:space="preserve">ning </w:t>
      </w:r>
      <w:r w:rsidR="00D30EBD">
        <w:rPr>
          <w:rFonts w:eastAsia="Times New Roman" w:cs="Times New Roman"/>
          <w:color w:val="000000"/>
          <w:bdr w:val="none" w:sz="0" w:space="0" w:color="auto" w:frame="1"/>
          <w:lang w:eastAsia="et-EE"/>
        </w:rPr>
        <w:t xml:space="preserve">täiendavad </w:t>
      </w:r>
      <w:r w:rsidRPr="00A045C4">
        <w:rPr>
          <w:rFonts w:eastAsia="Times New Roman" w:cs="Times New Roman"/>
          <w:color w:val="000000"/>
          <w:bdr w:val="none" w:sz="0" w:space="0" w:color="auto" w:frame="1"/>
          <w:lang w:eastAsia="et-EE"/>
        </w:rPr>
        <w:t xml:space="preserve">süsteemihalduri </w:t>
      </w:r>
      <w:commentRangeStart w:id="23"/>
      <w:r w:rsidRPr="00A045C4">
        <w:rPr>
          <w:rFonts w:eastAsia="Times New Roman" w:cs="Times New Roman"/>
          <w:color w:val="000000"/>
          <w:bdr w:val="none" w:sz="0" w:space="0" w:color="auto" w:frame="1"/>
          <w:lang w:eastAsia="et-EE"/>
        </w:rPr>
        <w:t>kohustused</w:t>
      </w:r>
      <w:commentRangeEnd w:id="23"/>
      <w:r w:rsidR="00251374">
        <w:rPr>
          <w:rStyle w:val="Kommentaariviide"/>
        </w:rPr>
        <w:commentReference w:id="23"/>
      </w:r>
      <w:bookmarkEnd w:id="22"/>
      <w:r w:rsidRPr="00A045C4">
        <w:rPr>
          <w:rFonts w:eastAsia="Times New Roman" w:cs="Times New Roman"/>
          <w:color w:val="000000"/>
          <w:bdr w:val="none" w:sz="0" w:space="0" w:color="auto" w:frame="1"/>
          <w:lang w:eastAsia="et-EE"/>
        </w:rPr>
        <w:t>;</w:t>
      </w:r>
    </w:p>
    <w:p w14:paraId="18928706" w14:textId="77777777" w:rsidR="00322100" w:rsidRPr="00BB281B" w:rsidRDefault="00322100" w:rsidP="00A045C4">
      <w:pPr>
        <w:pStyle w:val="Kehatekst"/>
        <w:numPr>
          <w:ilvl w:val="0"/>
          <w:numId w:val="15"/>
        </w:numPr>
        <w:spacing w:after="0" w:line="240" w:lineRule="auto"/>
        <w:rPr>
          <w:rFonts w:eastAsia="Times New Roman" w:cs="Times New Roman"/>
          <w:color w:val="000000"/>
          <w:bdr w:val="none" w:sz="0" w:space="0" w:color="auto" w:frame="1"/>
          <w:lang w:eastAsia="et-EE"/>
        </w:rPr>
      </w:pPr>
      <w:r w:rsidRPr="00BB281B">
        <w:rPr>
          <w:rFonts w:eastAsia="Times New Roman" w:cs="Times New Roman"/>
          <w:color w:val="000000"/>
          <w:bdr w:val="none" w:sz="0" w:space="0" w:color="auto" w:frame="1"/>
          <w:lang w:eastAsia="et-EE"/>
        </w:rPr>
        <w:t>tarbimiskajaga seotud bilansi ja tarnete selgitamise;</w:t>
      </w:r>
    </w:p>
    <w:p w14:paraId="29212910" w14:textId="0A75AAC8" w:rsidR="00322100" w:rsidRDefault="00A90432" w:rsidP="00CF1967">
      <w:pPr>
        <w:pStyle w:val="Kehatekst"/>
        <w:numPr>
          <w:ilvl w:val="0"/>
          <w:numId w:val="15"/>
        </w:numPr>
        <w:spacing w:after="0" w:line="240" w:lineRule="auto"/>
        <w:rPr>
          <w:rFonts w:eastAsia="Times New Roman" w:cs="Times New Roman"/>
          <w:color w:val="000000"/>
          <w:bdr w:val="none" w:sz="0" w:space="0" w:color="auto" w:frame="1"/>
          <w:lang w:eastAsia="et-EE"/>
        </w:rPr>
      </w:pPr>
      <w:commentRangeStart w:id="24"/>
      <w:r>
        <w:rPr>
          <w:rFonts w:eastAsia="Times New Roman" w:cs="Times New Roman"/>
          <w:color w:val="000000"/>
          <w:bdr w:val="none" w:sz="0" w:space="0" w:color="auto" w:frame="1"/>
          <w:lang w:eastAsia="et-EE"/>
        </w:rPr>
        <w:t xml:space="preserve">tarbimiskaja tulemusena otsest kahju saanud </w:t>
      </w:r>
      <w:r w:rsidR="00AE6654" w:rsidRPr="00AE6654">
        <w:rPr>
          <w:rFonts w:eastAsia="Times New Roman" w:cs="Times New Roman"/>
          <w:color w:val="000000"/>
          <w:bdr w:val="none" w:sz="0" w:space="0" w:color="auto" w:frame="1"/>
          <w:lang w:eastAsia="et-EE"/>
        </w:rPr>
        <w:t xml:space="preserve">tarbimiskajas osalenud tarbija </w:t>
      </w:r>
      <w:r w:rsidR="004C2F58">
        <w:rPr>
          <w:rFonts w:eastAsia="Times New Roman" w:cs="Times New Roman"/>
          <w:color w:val="000000"/>
          <w:bdr w:val="none" w:sz="0" w:space="0" w:color="auto" w:frame="1"/>
          <w:lang w:eastAsia="et-EE"/>
        </w:rPr>
        <w:t>bilansihaldurile</w:t>
      </w:r>
      <w:r>
        <w:rPr>
          <w:rFonts w:eastAsia="Times New Roman" w:cs="Times New Roman"/>
          <w:color w:val="000000"/>
          <w:bdr w:val="none" w:sz="0" w:space="0" w:color="auto" w:frame="1"/>
          <w:lang w:eastAsia="et-EE"/>
        </w:rPr>
        <w:t xml:space="preserve"> </w:t>
      </w:r>
      <w:commentRangeStart w:id="25"/>
      <w:r w:rsidR="00322100" w:rsidRPr="007771D4">
        <w:rPr>
          <w:rFonts w:eastAsia="Times New Roman" w:cs="Times New Roman"/>
          <w:color w:val="000000"/>
          <w:bdr w:val="none" w:sz="0" w:space="0" w:color="auto" w:frame="1"/>
          <w:lang w:eastAsia="et-EE"/>
        </w:rPr>
        <w:t xml:space="preserve">hüvitise arvutamise </w:t>
      </w:r>
      <w:r w:rsidR="00F32FAB">
        <w:rPr>
          <w:rFonts w:eastAsia="Times New Roman" w:cs="Times New Roman"/>
          <w:color w:val="000000"/>
          <w:bdr w:val="none" w:sz="0" w:space="0" w:color="auto" w:frame="1"/>
          <w:lang w:eastAsia="et-EE"/>
        </w:rPr>
        <w:t>põhimõtted</w:t>
      </w:r>
      <w:commentRangeEnd w:id="25"/>
      <w:r w:rsidR="00251374">
        <w:rPr>
          <w:rStyle w:val="Kommentaariviide"/>
        </w:rPr>
        <w:commentReference w:id="25"/>
      </w:r>
      <w:r w:rsidR="00D131E1">
        <w:rPr>
          <w:rFonts w:eastAsia="Times New Roman" w:cs="Times New Roman"/>
          <w:color w:val="000000"/>
          <w:bdr w:val="none" w:sz="0" w:space="0" w:color="auto" w:frame="1"/>
          <w:lang w:eastAsia="et-EE"/>
        </w:rPr>
        <w:t xml:space="preserve">, </w:t>
      </w:r>
      <w:commentRangeEnd w:id="24"/>
      <w:r w:rsidR="00DA6597">
        <w:rPr>
          <w:rStyle w:val="Kommentaariviide"/>
        </w:rPr>
        <w:commentReference w:id="24"/>
      </w:r>
      <w:r w:rsidR="0036293E">
        <w:rPr>
          <w:rFonts w:eastAsia="Times New Roman" w:cs="Times New Roman"/>
          <w:color w:val="000000"/>
          <w:bdr w:val="none" w:sz="0" w:space="0" w:color="auto" w:frame="1"/>
          <w:lang w:eastAsia="et-EE"/>
        </w:rPr>
        <w:t>kui käesoleva paragrahvi lõikes 3 nimetatud tarbimiskajas osalemise tingimused näevad ette</w:t>
      </w:r>
      <w:r w:rsidR="00D131E1">
        <w:rPr>
          <w:rFonts w:eastAsia="Times New Roman" w:cs="Times New Roman"/>
          <w:color w:val="000000"/>
          <w:bdr w:val="none" w:sz="0" w:space="0" w:color="auto" w:frame="1"/>
          <w:lang w:eastAsia="et-EE"/>
        </w:rPr>
        <w:t xml:space="preserve"> käesoleva paragrahvi lõike 3 punkti</w:t>
      </w:r>
      <w:r w:rsidR="008628A6">
        <w:rPr>
          <w:rFonts w:eastAsia="Times New Roman" w:cs="Times New Roman"/>
          <w:color w:val="000000"/>
          <w:bdr w:val="none" w:sz="0" w:space="0" w:color="auto" w:frame="1"/>
          <w:lang w:eastAsia="et-EE"/>
        </w:rPr>
        <w:t>des</w:t>
      </w:r>
      <w:r w:rsidR="00D131E1">
        <w:rPr>
          <w:rFonts w:eastAsia="Times New Roman" w:cs="Times New Roman"/>
          <w:color w:val="000000"/>
          <w:bdr w:val="none" w:sz="0" w:space="0" w:color="auto" w:frame="1"/>
          <w:lang w:eastAsia="et-EE"/>
        </w:rPr>
        <w:t xml:space="preserve"> 2 </w:t>
      </w:r>
      <w:r w:rsidR="008628A6">
        <w:rPr>
          <w:rFonts w:eastAsia="Times New Roman" w:cs="Times New Roman"/>
          <w:color w:val="000000"/>
          <w:bdr w:val="none" w:sz="0" w:space="0" w:color="auto" w:frame="1"/>
          <w:lang w:eastAsia="et-EE"/>
        </w:rPr>
        <w:t xml:space="preserve">ja 3 </w:t>
      </w:r>
      <w:r w:rsidR="00D131E1">
        <w:rPr>
          <w:rFonts w:eastAsia="Times New Roman" w:cs="Times New Roman"/>
          <w:color w:val="000000"/>
          <w:bdr w:val="none" w:sz="0" w:space="0" w:color="auto" w:frame="1"/>
          <w:lang w:eastAsia="et-EE"/>
        </w:rPr>
        <w:t>nimetatud kulude hüvitamist</w:t>
      </w:r>
      <w:r w:rsidR="007771D4" w:rsidRPr="007771D4">
        <w:rPr>
          <w:rFonts w:eastAsia="Times New Roman" w:cs="Times New Roman"/>
          <w:color w:val="000000"/>
          <w:bdr w:val="none" w:sz="0" w:space="0" w:color="auto" w:frame="1"/>
          <w:lang w:eastAsia="et-EE"/>
        </w:rPr>
        <w:t>.</w:t>
      </w:r>
    </w:p>
    <w:p w14:paraId="07836C30" w14:textId="77777777" w:rsidR="007771D4" w:rsidRPr="007771D4" w:rsidRDefault="007771D4" w:rsidP="007771D4">
      <w:pPr>
        <w:pStyle w:val="Kehatekst"/>
        <w:spacing w:after="0" w:line="240" w:lineRule="auto"/>
        <w:ind w:left="360"/>
        <w:rPr>
          <w:rFonts w:eastAsia="Times New Roman" w:cs="Times New Roman"/>
          <w:color w:val="000000"/>
          <w:bdr w:val="none" w:sz="0" w:space="0" w:color="auto" w:frame="1"/>
          <w:lang w:eastAsia="et-EE"/>
        </w:rPr>
      </w:pPr>
    </w:p>
    <w:p w14:paraId="0CE2942D" w14:textId="77777777" w:rsidR="00322100" w:rsidRPr="00A045C4" w:rsidRDefault="00322100" w:rsidP="00A045C4">
      <w:pPr>
        <w:pStyle w:val="Kehatekst"/>
        <w:spacing w:after="0" w:line="240" w:lineRule="auto"/>
        <w:rPr>
          <w:rFonts w:cs="Times New Roman"/>
        </w:rPr>
      </w:pPr>
    </w:p>
    <w:p w14:paraId="6B5B38D1" w14:textId="3D1E9BE7" w:rsidR="00322100" w:rsidRPr="00BB281B" w:rsidRDefault="00322100" w:rsidP="00A045C4">
      <w:pPr>
        <w:pStyle w:val="Kehatekst"/>
        <w:spacing w:after="0" w:line="240" w:lineRule="auto"/>
        <w:rPr>
          <w:rFonts w:cs="Times New Roman"/>
        </w:rPr>
      </w:pPr>
      <w:r w:rsidRPr="00A045C4">
        <w:rPr>
          <w:rFonts w:cs="Times New Roman"/>
        </w:rPr>
        <w:t>(</w:t>
      </w:r>
      <w:r w:rsidR="004215DA">
        <w:rPr>
          <w:rFonts w:cs="Times New Roman"/>
        </w:rPr>
        <w:t>6</w:t>
      </w:r>
      <w:r w:rsidRPr="00BB281B">
        <w:rPr>
          <w:rFonts w:cs="Times New Roman"/>
        </w:rPr>
        <w:t xml:space="preserve">) Süsteemihaldur </w:t>
      </w:r>
      <w:r w:rsidR="004C6C0C" w:rsidRPr="00BB281B">
        <w:rPr>
          <w:rFonts w:cs="Times New Roman"/>
        </w:rPr>
        <w:t>t</w:t>
      </w:r>
      <w:r w:rsidR="00596F3E" w:rsidRPr="00BB281B">
        <w:rPr>
          <w:rFonts w:cs="Times New Roman"/>
        </w:rPr>
        <w:t>äidab</w:t>
      </w:r>
      <w:r w:rsidR="004C6C0C" w:rsidRPr="00BB281B">
        <w:rPr>
          <w:rFonts w:cs="Times New Roman"/>
        </w:rPr>
        <w:t xml:space="preserve"> järgmisi </w:t>
      </w:r>
      <w:r w:rsidR="00596F3E" w:rsidRPr="00BB281B">
        <w:rPr>
          <w:rFonts w:cs="Times New Roman"/>
        </w:rPr>
        <w:t>ülesandeid</w:t>
      </w:r>
      <w:r w:rsidRPr="00BB281B">
        <w:rPr>
          <w:rFonts w:cs="Times New Roman"/>
        </w:rPr>
        <w:t>:</w:t>
      </w:r>
    </w:p>
    <w:p w14:paraId="799C2251" w14:textId="339C3BBD" w:rsidR="00322100" w:rsidRPr="00A045C4" w:rsidRDefault="00322100" w:rsidP="00A045C4">
      <w:pPr>
        <w:pStyle w:val="Kehatekst"/>
        <w:spacing w:after="0" w:line="240" w:lineRule="auto"/>
        <w:rPr>
          <w:rFonts w:cs="Times New Roman"/>
        </w:rPr>
      </w:pPr>
      <w:r w:rsidRPr="00A56F14">
        <w:rPr>
          <w:rFonts w:cs="Times New Roman"/>
        </w:rPr>
        <w:t xml:space="preserve">1) </w:t>
      </w:r>
      <w:r w:rsidR="004C6C0C" w:rsidRPr="00A56F14">
        <w:rPr>
          <w:rFonts w:cs="Times New Roman"/>
        </w:rPr>
        <w:t>t</w:t>
      </w:r>
      <w:r w:rsidR="00BB281B" w:rsidRPr="00A56F14">
        <w:rPr>
          <w:rFonts w:cs="Times New Roman"/>
        </w:rPr>
        <w:t>eostab</w:t>
      </w:r>
      <w:r w:rsidR="004C6C0C" w:rsidRPr="00A56F14">
        <w:rPr>
          <w:rFonts w:cs="Times New Roman"/>
        </w:rPr>
        <w:t xml:space="preserve"> </w:t>
      </w:r>
      <w:r w:rsidRPr="00A56F14">
        <w:rPr>
          <w:rFonts w:cs="Times New Roman"/>
        </w:rPr>
        <w:t>tarbimiskaja</w:t>
      </w:r>
      <w:r w:rsidR="00BB281B" w:rsidRPr="00A56F14">
        <w:rPr>
          <w:rFonts w:cs="Times New Roman"/>
        </w:rPr>
        <w:t>ga seotud bilansi ja</w:t>
      </w:r>
      <w:r w:rsidRPr="00A56F14">
        <w:rPr>
          <w:rFonts w:cs="Times New Roman"/>
        </w:rPr>
        <w:t xml:space="preserve"> tarnete selgitamis</w:t>
      </w:r>
      <w:r w:rsidR="00BB281B" w:rsidRPr="00A56F14">
        <w:rPr>
          <w:rFonts w:cs="Times New Roman"/>
        </w:rPr>
        <w:t>t</w:t>
      </w:r>
      <w:r w:rsidRPr="00A56F14">
        <w:rPr>
          <w:rFonts w:cs="Times New Roman"/>
        </w:rPr>
        <w:t>;</w:t>
      </w:r>
    </w:p>
    <w:p w14:paraId="75DD6892" w14:textId="5378E9AA" w:rsidR="00322100" w:rsidRPr="00A045C4" w:rsidRDefault="00422BC0" w:rsidP="00A045C4">
      <w:pPr>
        <w:pStyle w:val="Kehatekst"/>
        <w:spacing w:after="0" w:line="240" w:lineRule="auto"/>
        <w:rPr>
          <w:rFonts w:cs="Times New Roman"/>
        </w:rPr>
      </w:pPr>
      <w:r>
        <w:rPr>
          <w:rFonts w:cs="Times New Roman"/>
        </w:rPr>
        <w:t>2</w:t>
      </w:r>
      <w:r w:rsidR="00322100" w:rsidRPr="00A045C4">
        <w:rPr>
          <w:rFonts w:cs="Times New Roman"/>
        </w:rPr>
        <w:t>) arvutab käesoleva seaduse § 21</w:t>
      </w:r>
      <w:r w:rsidR="00322100" w:rsidRPr="00A045C4">
        <w:rPr>
          <w:rFonts w:cs="Times New Roman"/>
          <w:vertAlign w:val="superscript"/>
        </w:rPr>
        <w:t>4</w:t>
      </w:r>
      <w:r w:rsidR="00322100" w:rsidRPr="00A045C4">
        <w:rPr>
          <w:rFonts w:cs="Times New Roman"/>
        </w:rPr>
        <w:t xml:space="preserve"> lõi</w:t>
      </w:r>
      <w:r w:rsidR="004C6C0C">
        <w:rPr>
          <w:rFonts w:cs="Times New Roman"/>
        </w:rPr>
        <w:t>k</w:t>
      </w:r>
      <w:r w:rsidR="00322100" w:rsidRPr="00A045C4">
        <w:rPr>
          <w:rFonts w:cs="Times New Roman"/>
        </w:rPr>
        <w:t xml:space="preserve">e 5 punkti </w:t>
      </w:r>
      <w:r w:rsidR="00A47304">
        <w:rPr>
          <w:rFonts w:cs="Times New Roman"/>
        </w:rPr>
        <w:t>3</w:t>
      </w:r>
      <w:r w:rsidR="00322100" w:rsidRPr="00A045C4">
        <w:rPr>
          <w:rFonts w:cs="Times New Roman"/>
        </w:rPr>
        <w:t xml:space="preserve"> </w:t>
      </w:r>
      <w:r w:rsidR="00D30EBD">
        <w:rPr>
          <w:rFonts w:cs="Times New Roman"/>
        </w:rPr>
        <w:t>kohaselt kehtestatud</w:t>
      </w:r>
      <w:r w:rsidR="00322100" w:rsidRPr="00A045C4">
        <w:rPr>
          <w:rFonts w:cs="Times New Roman"/>
        </w:rPr>
        <w:t xml:space="preserve"> </w:t>
      </w:r>
      <w:r w:rsidR="00AE0F86">
        <w:rPr>
          <w:rFonts w:cs="Times New Roman"/>
        </w:rPr>
        <w:t xml:space="preserve">põhimõtete </w:t>
      </w:r>
      <w:r w:rsidR="00D30EBD">
        <w:rPr>
          <w:rFonts w:cs="Times New Roman"/>
        </w:rPr>
        <w:t xml:space="preserve">alusel </w:t>
      </w:r>
      <w:r w:rsidR="00322100" w:rsidRPr="00A045C4">
        <w:rPr>
          <w:rFonts w:cs="Times New Roman"/>
        </w:rPr>
        <w:t>hüvitise suuruse igaks kauplemisperioodiks</w:t>
      </w:r>
      <w:r w:rsidR="00A34F30" w:rsidRPr="00A045C4">
        <w:rPr>
          <w:rFonts w:cs="Times New Roman"/>
        </w:rPr>
        <w:t>;</w:t>
      </w:r>
    </w:p>
    <w:p w14:paraId="21F7848E" w14:textId="46FDCD78" w:rsidR="00A34F30" w:rsidRPr="00A045C4" w:rsidRDefault="00422BC0" w:rsidP="00A045C4">
      <w:pPr>
        <w:pStyle w:val="Kehatekst"/>
        <w:spacing w:after="0" w:line="240" w:lineRule="auto"/>
        <w:rPr>
          <w:rFonts w:cs="Times New Roman"/>
        </w:rPr>
      </w:pPr>
      <w:r>
        <w:rPr>
          <w:rFonts w:cs="Times New Roman"/>
        </w:rPr>
        <w:t>3</w:t>
      </w:r>
      <w:r w:rsidR="00A34F30" w:rsidRPr="00A045C4">
        <w:rPr>
          <w:rFonts w:cs="Times New Roman"/>
        </w:rPr>
        <w:t xml:space="preserve">) </w:t>
      </w:r>
      <w:r w:rsidR="00A34F30" w:rsidRPr="00596F3E">
        <w:rPr>
          <w:rFonts w:cs="Times New Roman"/>
        </w:rPr>
        <w:t>ar</w:t>
      </w:r>
      <w:r w:rsidRPr="00596F3E">
        <w:rPr>
          <w:rFonts w:cs="Times New Roman"/>
        </w:rPr>
        <w:t>velda</w:t>
      </w:r>
      <w:r w:rsidR="00596F3E">
        <w:rPr>
          <w:rFonts w:cs="Times New Roman"/>
        </w:rPr>
        <w:t>b</w:t>
      </w:r>
      <w:r w:rsidRPr="00596F3E">
        <w:rPr>
          <w:rFonts w:cs="Times New Roman"/>
        </w:rPr>
        <w:t xml:space="preserve"> turuosaliste</w:t>
      </w:r>
      <w:r w:rsidR="00596F3E">
        <w:rPr>
          <w:rFonts w:cs="Times New Roman"/>
        </w:rPr>
        <w:t>ga</w:t>
      </w:r>
      <w:r>
        <w:rPr>
          <w:rFonts w:cs="Times New Roman"/>
        </w:rPr>
        <w:t xml:space="preserve"> </w:t>
      </w:r>
      <w:r w:rsidR="00A34F30" w:rsidRPr="00A045C4">
        <w:rPr>
          <w:rFonts w:cs="Times New Roman"/>
        </w:rPr>
        <w:t>vasta</w:t>
      </w:r>
      <w:r w:rsidR="009A67E5">
        <w:rPr>
          <w:rFonts w:cs="Times New Roman"/>
        </w:rPr>
        <w:t>va</w:t>
      </w:r>
      <w:r w:rsidR="00A34F30" w:rsidRPr="00A045C4">
        <w:rPr>
          <w:rFonts w:cs="Times New Roman"/>
        </w:rPr>
        <w:t>lt § 21</w:t>
      </w:r>
      <w:r w:rsidR="00A34F30" w:rsidRPr="00A045C4">
        <w:rPr>
          <w:rFonts w:cs="Times New Roman"/>
          <w:vertAlign w:val="superscript"/>
        </w:rPr>
        <w:t>4</w:t>
      </w:r>
      <w:r w:rsidR="00A34F30" w:rsidRPr="00A045C4">
        <w:rPr>
          <w:rFonts w:cs="Times New Roman"/>
        </w:rPr>
        <w:t xml:space="preserve"> lõikes 3 nimetatud tarbimiskajas osalemise tingimustele;</w:t>
      </w:r>
    </w:p>
    <w:p w14:paraId="4A019FA6" w14:textId="11C0594D" w:rsidR="00322100" w:rsidRPr="00A045C4" w:rsidRDefault="00422BC0" w:rsidP="00A045C4">
      <w:pPr>
        <w:pStyle w:val="Kehatekst"/>
        <w:spacing w:after="0" w:line="240" w:lineRule="auto"/>
        <w:rPr>
          <w:rFonts w:cs="Times New Roman"/>
        </w:rPr>
      </w:pPr>
      <w:r>
        <w:rPr>
          <w:rFonts w:cs="Times New Roman"/>
        </w:rPr>
        <w:t>4</w:t>
      </w:r>
      <w:r w:rsidR="00322100" w:rsidRPr="00A045C4">
        <w:rPr>
          <w:rFonts w:cs="Times New Roman"/>
        </w:rPr>
        <w:t xml:space="preserve">) </w:t>
      </w:r>
      <w:r w:rsidR="00A34F30" w:rsidRPr="00A045C4">
        <w:rPr>
          <w:rFonts w:cs="Times New Roman"/>
        </w:rPr>
        <w:t>lähtub oma tegevuses</w:t>
      </w:r>
      <w:r w:rsidR="00322100" w:rsidRPr="00A045C4">
        <w:rPr>
          <w:rFonts w:cs="Times New Roman"/>
        </w:rPr>
        <w:t xml:space="preserve"> § 21</w:t>
      </w:r>
      <w:r w:rsidR="00322100" w:rsidRPr="00A045C4">
        <w:rPr>
          <w:rFonts w:cs="Times New Roman"/>
          <w:vertAlign w:val="superscript"/>
        </w:rPr>
        <w:t>4</w:t>
      </w:r>
      <w:r w:rsidR="00322100" w:rsidRPr="00A045C4">
        <w:rPr>
          <w:rFonts w:cs="Times New Roman"/>
        </w:rPr>
        <w:t xml:space="preserve"> lõikes 3 nimetatud tarbimiskajas osalemise tingimustes</w:t>
      </w:r>
      <w:r w:rsidR="00A34F30" w:rsidRPr="00A045C4">
        <w:rPr>
          <w:rFonts w:cs="Times New Roman"/>
        </w:rPr>
        <w:t>t</w:t>
      </w:r>
      <w:r w:rsidR="00322100" w:rsidRPr="00A045C4">
        <w:rPr>
          <w:rFonts w:cs="Times New Roman"/>
        </w:rPr>
        <w:t>.“;</w:t>
      </w:r>
    </w:p>
    <w:p w14:paraId="4CFEC267" w14:textId="77777777" w:rsidR="00F55CDA" w:rsidRPr="00A045C4" w:rsidRDefault="00F55CDA" w:rsidP="00A045C4">
      <w:pPr>
        <w:pStyle w:val="Kehatekst"/>
        <w:spacing w:after="0" w:line="240" w:lineRule="auto"/>
        <w:rPr>
          <w:rFonts w:cs="Times New Roman"/>
        </w:rPr>
      </w:pPr>
    </w:p>
    <w:p w14:paraId="0325226C" w14:textId="3ECB80B3" w:rsidR="00322100" w:rsidRPr="00A045C4" w:rsidRDefault="000914A8" w:rsidP="00A045C4">
      <w:pPr>
        <w:pStyle w:val="Kehatekst"/>
        <w:spacing w:after="0" w:line="240" w:lineRule="auto"/>
        <w:rPr>
          <w:rFonts w:cs="Times New Roman"/>
        </w:rPr>
      </w:pPr>
      <w:r>
        <w:rPr>
          <w:rFonts w:cs="Times New Roman"/>
          <w:b/>
          <w:bCs/>
        </w:rPr>
        <w:t>6</w:t>
      </w:r>
      <w:r w:rsidR="00037EA8" w:rsidRPr="00A045C4">
        <w:rPr>
          <w:rFonts w:cs="Times New Roman"/>
          <w:b/>
          <w:bCs/>
        </w:rPr>
        <w:t xml:space="preserve">) </w:t>
      </w:r>
      <w:r w:rsidR="00322100" w:rsidRPr="00A045C4">
        <w:rPr>
          <w:rFonts w:cs="Times New Roman"/>
        </w:rPr>
        <w:t>paragrahvi 44 täiendatakse lõikega 8</w:t>
      </w:r>
      <w:r w:rsidR="00322100" w:rsidRPr="00A045C4">
        <w:rPr>
          <w:rFonts w:cs="Times New Roman"/>
          <w:vertAlign w:val="superscript"/>
        </w:rPr>
        <w:t>1</w:t>
      </w:r>
      <w:r w:rsidR="00322100" w:rsidRPr="00A045C4">
        <w:rPr>
          <w:rFonts w:cs="Times New Roman"/>
        </w:rPr>
        <w:t xml:space="preserve"> järgmises sõnastuses:</w:t>
      </w:r>
    </w:p>
    <w:p w14:paraId="42A649BF" w14:textId="0563B71F" w:rsidR="00322100" w:rsidRPr="00A045C4" w:rsidRDefault="00322100" w:rsidP="00A045C4">
      <w:pPr>
        <w:pStyle w:val="Kehatekst"/>
        <w:spacing w:after="0" w:line="240" w:lineRule="auto"/>
        <w:rPr>
          <w:rFonts w:cs="Times New Roman"/>
        </w:rPr>
      </w:pPr>
      <w:bookmarkStart w:id="26" w:name="_Hlk158285305"/>
      <w:r w:rsidRPr="00A045C4">
        <w:rPr>
          <w:rFonts w:cs="Times New Roman"/>
        </w:rPr>
        <w:t>„(8</w:t>
      </w:r>
      <w:r w:rsidRPr="00A045C4">
        <w:rPr>
          <w:rFonts w:cs="Times New Roman"/>
          <w:vertAlign w:val="superscript"/>
        </w:rPr>
        <w:t>1</w:t>
      </w:r>
      <w:r w:rsidRPr="00A045C4">
        <w:rPr>
          <w:rFonts w:cs="Times New Roman"/>
        </w:rPr>
        <w:t xml:space="preserve">) </w:t>
      </w:r>
      <w:bookmarkStart w:id="27" w:name="_Hlk158625971"/>
      <w:r w:rsidRPr="00A045C4">
        <w:rPr>
          <w:rFonts w:cs="Times New Roman"/>
        </w:rPr>
        <w:t xml:space="preserve">Avatud tarnija </w:t>
      </w:r>
      <w:r w:rsidR="005E4422">
        <w:rPr>
          <w:rFonts w:cs="Times New Roman"/>
        </w:rPr>
        <w:t xml:space="preserve">ja bilansihaldur </w:t>
      </w:r>
      <w:r w:rsidRPr="00A045C4">
        <w:rPr>
          <w:rFonts w:cs="Times New Roman"/>
        </w:rPr>
        <w:t xml:space="preserve">ei nõua </w:t>
      </w:r>
      <w:proofErr w:type="spellStart"/>
      <w:r w:rsidRPr="00A045C4">
        <w:rPr>
          <w:rFonts w:cs="Times New Roman"/>
        </w:rPr>
        <w:t>agregaatoriga</w:t>
      </w:r>
      <w:proofErr w:type="spellEnd"/>
      <w:r w:rsidRPr="00A045C4">
        <w:rPr>
          <w:rFonts w:cs="Times New Roman"/>
        </w:rPr>
        <w:t xml:space="preserve"> agregeerimislepingu sõlminud tarbijalt ja aktiivselt võrguteenuse kasutajalt alusetuid makseid </w:t>
      </w:r>
      <w:r w:rsidR="00A34F30" w:rsidRPr="00A045C4">
        <w:rPr>
          <w:rFonts w:cs="Times New Roman"/>
        </w:rPr>
        <w:t>ega</w:t>
      </w:r>
      <w:r w:rsidRPr="00A045C4">
        <w:rPr>
          <w:rFonts w:cs="Times New Roman"/>
        </w:rPr>
        <w:t xml:space="preserve"> trahve ega rakenda nende suhtes muid põhjendamatuid lepingulisi piiranguid</w:t>
      </w:r>
      <w:r w:rsidR="00997D60" w:rsidRPr="00A045C4">
        <w:rPr>
          <w:rFonts w:cs="Times New Roman"/>
        </w:rPr>
        <w:t xml:space="preserve"> </w:t>
      </w:r>
      <w:r w:rsidR="004C6C0C">
        <w:rPr>
          <w:rFonts w:cs="Times New Roman"/>
        </w:rPr>
        <w:t>eg</w:t>
      </w:r>
      <w:r w:rsidR="004C6C0C" w:rsidRPr="00A045C4">
        <w:rPr>
          <w:rFonts w:cs="Times New Roman"/>
        </w:rPr>
        <w:t xml:space="preserve">a </w:t>
      </w:r>
      <w:r w:rsidR="00997D60" w:rsidRPr="00A045C4">
        <w:rPr>
          <w:rFonts w:cs="Times New Roman"/>
        </w:rPr>
        <w:t>tehnilisi nõudeid</w:t>
      </w:r>
      <w:r w:rsidR="005C3CB6">
        <w:rPr>
          <w:rFonts w:cs="Times New Roman"/>
        </w:rPr>
        <w:t xml:space="preserve">, mis </w:t>
      </w:r>
      <w:commentRangeStart w:id="28"/>
      <w:r w:rsidR="005C3CB6">
        <w:rPr>
          <w:rFonts w:cs="Times New Roman"/>
        </w:rPr>
        <w:t>tulene</w:t>
      </w:r>
      <w:ins w:id="29" w:author="Katariina Kärsten" w:date="2024-05-08T16:33:00Z">
        <w:r w:rsidR="00DA6597">
          <w:rPr>
            <w:rFonts w:cs="Times New Roman"/>
          </w:rPr>
          <w:t>vad</w:t>
        </w:r>
      </w:ins>
      <w:del w:id="30" w:author="Katariina Kärsten" w:date="2024-05-08T16:33:00Z">
        <w:r w:rsidR="005C3CB6" w:rsidDel="00DA6597">
          <w:rPr>
            <w:rFonts w:cs="Times New Roman"/>
          </w:rPr>
          <w:delText>ksid</w:delText>
        </w:r>
      </w:del>
      <w:commentRangeEnd w:id="28"/>
      <w:r w:rsidR="00DA6597">
        <w:rPr>
          <w:rStyle w:val="Kommentaariviide"/>
        </w:rPr>
        <w:commentReference w:id="28"/>
      </w:r>
      <w:r w:rsidR="005C3CB6">
        <w:rPr>
          <w:rFonts w:cs="Times New Roman"/>
        </w:rPr>
        <w:t xml:space="preserve"> sellest, et tarbija või aktiivne võrguteenuse kasutaja osaleb agregeerimises</w:t>
      </w:r>
      <w:bookmarkEnd w:id="27"/>
      <w:r w:rsidRPr="00A045C4">
        <w:rPr>
          <w:rFonts w:cs="Times New Roman"/>
        </w:rPr>
        <w:t>.“;</w:t>
      </w:r>
    </w:p>
    <w:bookmarkEnd w:id="26"/>
    <w:p w14:paraId="4A0ECE78" w14:textId="77777777" w:rsidR="00D044D4" w:rsidRPr="00A045C4" w:rsidRDefault="00D044D4" w:rsidP="00A045C4">
      <w:pPr>
        <w:pStyle w:val="Kehatekst"/>
        <w:spacing w:after="0" w:line="240" w:lineRule="auto"/>
        <w:rPr>
          <w:rFonts w:cs="Times New Roman"/>
        </w:rPr>
      </w:pPr>
    </w:p>
    <w:p w14:paraId="1F2F3B65" w14:textId="7C0A6F98" w:rsidR="00D044D4" w:rsidRPr="00A045C4" w:rsidRDefault="000914A8" w:rsidP="00A045C4">
      <w:pPr>
        <w:pStyle w:val="Kehatekst"/>
        <w:spacing w:after="0" w:line="240" w:lineRule="auto"/>
        <w:rPr>
          <w:rFonts w:cs="Times New Roman"/>
        </w:rPr>
      </w:pPr>
      <w:r>
        <w:rPr>
          <w:rFonts w:cs="Times New Roman"/>
          <w:b/>
          <w:bCs/>
        </w:rPr>
        <w:t>7</w:t>
      </w:r>
      <w:r w:rsidR="00D044D4" w:rsidRPr="00A045C4">
        <w:rPr>
          <w:rFonts w:cs="Times New Roman"/>
          <w:b/>
          <w:bCs/>
        </w:rPr>
        <w:t>)</w:t>
      </w:r>
      <w:r w:rsidR="00D044D4" w:rsidRPr="00A045C4">
        <w:rPr>
          <w:rFonts w:cs="Times New Roman"/>
        </w:rPr>
        <w:t xml:space="preserve"> paragrahvi 59</w:t>
      </w:r>
      <w:r w:rsidR="00D044D4" w:rsidRPr="00A045C4">
        <w:rPr>
          <w:rFonts w:cs="Times New Roman"/>
          <w:vertAlign w:val="superscript"/>
        </w:rPr>
        <w:t>2</w:t>
      </w:r>
      <w:r w:rsidR="00D044D4" w:rsidRPr="00A045C4">
        <w:rPr>
          <w:rFonts w:cs="Times New Roman"/>
        </w:rPr>
        <w:t xml:space="preserve"> täiendatakse lõikega 10 järgmises sõnastuses:</w:t>
      </w:r>
    </w:p>
    <w:p w14:paraId="70FE759F" w14:textId="6D79F455" w:rsidR="006F2368" w:rsidRPr="00803899" w:rsidRDefault="00D044D4" w:rsidP="00A045C4">
      <w:pPr>
        <w:spacing w:after="0" w:line="240" w:lineRule="auto"/>
      </w:pPr>
      <w:r w:rsidRPr="00A045C4">
        <w:rPr>
          <w:rFonts w:cs="Times New Roman"/>
          <w:bCs/>
        </w:rPr>
        <w:t xml:space="preserve">„(10) </w:t>
      </w:r>
      <w:bookmarkStart w:id="31" w:name="_Hlk159950228"/>
      <w:r w:rsidRPr="00803899">
        <w:rPr>
          <w:rFonts w:cs="Times New Roman"/>
          <w:bCs/>
        </w:rPr>
        <w:t>Salvestusperioodi vältel elektrivõrgust salvestatud elektrienergia</w:t>
      </w:r>
      <w:r w:rsidR="001C743C">
        <w:rPr>
          <w:rFonts w:cs="Times New Roman"/>
          <w:bCs/>
        </w:rPr>
        <w:t>le</w:t>
      </w:r>
      <w:r w:rsidRPr="00803899">
        <w:rPr>
          <w:rFonts w:cs="Times New Roman"/>
          <w:bCs/>
        </w:rPr>
        <w:t xml:space="preserve"> </w:t>
      </w:r>
      <w:r w:rsidR="00831248">
        <w:t>samal perioodil elektrivõrku tagastatud elektrienergia koguse ulatuses</w:t>
      </w:r>
      <w:bookmarkEnd w:id="31"/>
      <w:r w:rsidR="00831248" w:rsidRPr="00803899">
        <w:rPr>
          <w:rFonts w:cs="Times New Roman"/>
          <w:bCs/>
        </w:rPr>
        <w:t xml:space="preserve"> </w:t>
      </w:r>
      <w:r w:rsidRPr="00803899">
        <w:rPr>
          <w:rFonts w:cs="Times New Roman"/>
          <w:bCs/>
        </w:rPr>
        <w:t xml:space="preserve">käesoleva </w:t>
      </w:r>
      <w:bookmarkStart w:id="32" w:name="_Hlk159499538"/>
      <w:r w:rsidRPr="00803899">
        <w:rPr>
          <w:rFonts w:cs="Times New Roman"/>
          <w:bCs/>
        </w:rPr>
        <w:t>seaduse §-des 59 ja 59</w:t>
      </w:r>
      <w:r w:rsidRPr="00803899">
        <w:rPr>
          <w:rFonts w:cs="Times New Roman"/>
          <w:bCs/>
          <w:vertAlign w:val="superscript"/>
        </w:rPr>
        <w:t>4</w:t>
      </w:r>
      <w:r w:rsidRPr="00803899">
        <w:rPr>
          <w:rFonts w:cs="Times New Roman"/>
          <w:bCs/>
        </w:rPr>
        <w:t xml:space="preserve"> nimetatud </w:t>
      </w:r>
      <w:r w:rsidRPr="00596F3E">
        <w:rPr>
          <w:rFonts w:cs="Times New Roman"/>
          <w:bCs/>
        </w:rPr>
        <w:t xml:space="preserve">toetuste rahastamise </w:t>
      </w:r>
      <w:r w:rsidRPr="00613420">
        <w:rPr>
          <w:rFonts w:cs="Times New Roman"/>
          <w:bCs/>
        </w:rPr>
        <w:t>kulu</w:t>
      </w:r>
      <w:r w:rsidRPr="00613420">
        <w:rPr>
          <w:rFonts w:cs="Times New Roman"/>
          <w:bCs/>
          <w:vertAlign w:val="superscript"/>
        </w:rPr>
        <w:t xml:space="preserve"> </w:t>
      </w:r>
      <w:bookmarkEnd w:id="32"/>
      <w:r w:rsidRPr="00613420">
        <w:rPr>
          <w:rFonts w:cs="Times New Roman"/>
          <w:bCs/>
        </w:rPr>
        <w:t>ei rakend</w:t>
      </w:r>
      <w:r w:rsidR="001C743C" w:rsidRPr="00613420">
        <w:rPr>
          <w:rFonts w:cs="Times New Roman"/>
          <w:bCs/>
        </w:rPr>
        <w:t>u</w:t>
      </w:r>
      <w:r w:rsidR="00FB4174" w:rsidRPr="00FB4174">
        <w:rPr>
          <w:rFonts w:cs="Times New Roman"/>
          <w:bCs/>
        </w:rPr>
        <w:t xml:space="preserve"> </w:t>
      </w:r>
      <w:r w:rsidR="00FB4174">
        <w:rPr>
          <w:rFonts w:cs="Times New Roman"/>
          <w:bCs/>
        </w:rPr>
        <w:t>juhul</w:t>
      </w:r>
      <w:ins w:id="33" w:author="Katariina Kärsten" w:date="2024-05-08T16:36:00Z">
        <w:r w:rsidR="00DA6597">
          <w:rPr>
            <w:rFonts w:cs="Times New Roman"/>
            <w:bCs/>
          </w:rPr>
          <w:t>,</w:t>
        </w:r>
      </w:ins>
      <w:r w:rsidR="00FB4174">
        <w:rPr>
          <w:rFonts w:cs="Times New Roman"/>
          <w:bCs/>
        </w:rPr>
        <w:t xml:space="preserve"> kui</w:t>
      </w:r>
      <w:r w:rsidR="00FB4174" w:rsidRPr="00757DE9">
        <w:rPr>
          <w:rFonts w:cs="Times New Roman"/>
          <w:bCs/>
        </w:rPr>
        <w:t xml:space="preserve"> </w:t>
      </w:r>
      <w:r w:rsidR="00FB4174">
        <w:rPr>
          <w:rFonts w:cs="Times New Roman"/>
          <w:bCs/>
        </w:rPr>
        <w:t xml:space="preserve">energiasalvestusüksusele on </w:t>
      </w:r>
      <w:r w:rsidR="00FB4174" w:rsidRPr="00757DE9">
        <w:rPr>
          <w:rFonts w:cs="Times New Roman"/>
          <w:bCs/>
        </w:rPr>
        <w:t>paragrahvi 67 lõike 1</w:t>
      </w:r>
      <w:r w:rsidR="00FB4174" w:rsidRPr="00B84D11">
        <w:rPr>
          <w:rFonts w:cs="Times New Roman"/>
          <w:bCs/>
          <w:vertAlign w:val="superscript"/>
        </w:rPr>
        <w:t>1</w:t>
      </w:r>
      <w:r w:rsidR="00FB4174" w:rsidRPr="00757DE9">
        <w:rPr>
          <w:rFonts w:cs="Times New Roman"/>
          <w:bCs/>
        </w:rPr>
        <w:t xml:space="preserve"> </w:t>
      </w:r>
      <w:r w:rsidR="00FB4174">
        <w:rPr>
          <w:rFonts w:cs="Times New Roman"/>
          <w:bCs/>
        </w:rPr>
        <w:t>kohaselt rajatud eraldi mõõtepunkt või olemasolev võrguühendus on kasutusel üksnes energiasalvestusüksuse poolt</w:t>
      </w:r>
      <w:r w:rsidR="00FB4174" w:rsidRPr="00757DE9">
        <w:rPr>
          <w:rFonts w:cs="Times New Roman"/>
          <w:bCs/>
        </w:rPr>
        <w:t xml:space="preserve">. </w:t>
      </w:r>
      <w:r w:rsidR="00FB4174">
        <w:rPr>
          <w:rFonts w:cs="Times New Roman"/>
          <w:bCs/>
        </w:rPr>
        <w:t xml:space="preserve">Käesoleva lõike kohast salvestatud elektrienergia </w:t>
      </w:r>
      <w:commentRangeStart w:id="34"/>
      <w:r w:rsidR="00FB4174">
        <w:rPr>
          <w:rFonts w:cs="Times New Roman"/>
          <w:bCs/>
        </w:rPr>
        <w:t xml:space="preserve">arvestust </w:t>
      </w:r>
      <w:del w:id="35" w:author="Katariina Kärsten" w:date="2024-05-08T16:36:00Z">
        <w:r w:rsidR="00FB4174" w:rsidRPr="00757DE9" w:rsidDel="00DA6597">
          <w:rPr>
            <w:rFonts w:cs="Times New Roman"/>
            <w:bCs/>
          </w:rPr>
          <w:delText xml:space="preserve"> </w:delText>
        </w:r>
        <w:r w:rsidR="00FB4174" w:rsidDel="00DA6597">
          <w:rPr>
            <w:rFonts w:cs="Times New Roman"/>
            <w:bCs/>
          </w:rPr>
          <w:delText>teostatakse</w:delText>
        </w:r>
        <w:r w:rsidR="00FB4174" w:rsidRPr="00757DE9" w:rsidDel="00DA6597">
          <w:rPr>
            <w:rFonts w:cs="Times New Roman"/>
            <w:bCs/>
          </w:rPr>
          <w:delText xml:space="preserve"> </w:delText>
        </w:r>
      </w:del>
      <w:ins w:id="36" w:author="Katariina Kärsten" w:date="2024-05-08T16:36:00Z">
        <w:r w:rsidR="00DA6597">
          <w:rPr>
            <w:rFonts w:cs="Times New Roman"/>
            <w:bCs/>
          </w:rPr>
          <w:t xml:space="preserve">peetakse </w:t>
        </w:r>
      </w:ins>
      <w:commentRangeEnd w:id="34"/>
      <w:ins w:id="37" w:author="Katariina Kärsten" w:date="2024-05-08T16:37:00Z">
        <w:r w:rsidR="00DA6597">
          <w:rPr>
            <w:rStyle w:val="Kommentaariviide"/>
          </w:rPr>
          <w:commentReference w:id="34"/>
        </w:r>
      </w:ins>
      <w:r w:rsidR="00FB4174" w:rsidRPr="00757DE9">
        <w:rPr>
          <w:rFonts w:cs="Times New Roman"/>
          <w:bCs/>
        </w:rPr>
        <w:t>mõõtepunkti põhiselt</w:t>
      </w:r>
      <w:r w:rsidRPr="00803899">
        <w:rPr>
          <w:rFonts w:cs="Times New Roman"/>
          <w:bCs/>
        </w:rPr>
        <w:t>.“;</w:t>
      </w:r>
    </w:p>
    <w:p w14:paraId="7E6C4219" w14:textId="77777777" w:rsidR="00400D8E" w:rsidRPr="00803899" w:rsidRDefault="00400D8E" w:rsidP="00A045C4">
      <w:pPr>
        <w:spacing w:after="0" w:line="240" w:lineRule="auto"/>
        <w:rPr>
          <w:rFonts w:cs="Times New Roman"/>
          <w:bCs/>
        </w:rPr>
      </w:pPr>
    </w:p>
    <w:p w14:paraId="56CE7EE5" w14:textId="110F6FB1" w:rsidR="00400D8E" w:rsidRDefault="000914A8" w:rsidP="00A045C4">
      <w:pPr>
        <w:spacing w:after="0" w:line="240" w:lineRule="auto"/>
        <w:rPr>
          <w:rFonts w:cs="Times New Roman"/>
          <w:bCs/>
        </w:rPr>
      </w:pPr>
      <w:r>
        <w:rPr>
          <w:rFonts w:cs="Times New Roman"/>
          <w:b/>
        </w:rPr>
        <w:t>8</w:t>
      </w:r>
      <w:r w:rsidR="00400D8E" w:rsidRPr="003F7FC1">
        <w:rPr>
          <w:rFonts w:cs="Times New Roman"/>
          <w:b/>
        </w:rPr>
        <w:t>)</w:t>
      </w:r>
      <w:r w:rsidR="00400D8E">
        <w:rPr>
          <w:rFonts w:cs="Times New Roman"/>
          <w:bCs/>
        </w:rPr>
        <w:t xml:space="preserve"> paragrahvi 63 lõikes 6 asendatakse sõnad „</w:t>
      </w:r>
      <w:r w:rsidR="0098269E">
        <w:rPr>
          <w:rFonts w:cs="Times New Roman"/>
          <w:bCs/>
        </w:rPr>
        <w:t xml:space="preserve">vähemalt </w:t>
      </w:r>
      <w:r w:rsidR="00400D8E" w:rsidRPr="00400D8E">
        <w:rPr>
          <w:rFonts w:cs="Times New Roman"/>
          <w:bCs/>
        </w:rPr>
        <w:t>ühes üleriigilise levikuga päevalehes</w:t>
      </w:r>
      <w:r w:rsidR="00400D8E">
        <w:rPr>
          <w:rFonts w:cs="Times New Roman"/>
          <w:bCs/>
        </w:rPr>
        <w:t>“ sõnadega „jaotusvõrguettevõtja veebilehel“;</w:t>
      </w:r>
    </w:p>
    <w:p w14:paraId="3E4FD6D6" w14:textId="77777777" w:rsidR="00D11863" w:rsidRDefault="00D11863" w:rsidP="00A045C4">
      <w:pPr>
        <w:spacing w:after="0" w:line="240" w:lineRule="auto"/>
        <w:rPr>
          <w:rFonts w:cs="Times New Roman"/>
          <w:bCs/>
        </w:rPr>
      </w:pPr>
    </w:p>
    <w:p w14:paraId="4F11DEA8" w14:textId="00F227CD" w:rsidR="00D11863" w:rsidRDefault="00D11863" w:rsidP="00A045C4">
      <w:pPr>
        <w:spacing w:after="0" w:line="240" w:lineRule="auto"/>
        <w:rPr>
          <w:rFonts w:cs="Times New Roman"/>
          <w:bCs/>
        </w:rPr>
      </w:pPr>
      <w:bookmarkStart w:id="38" w:name="_Hlk161915007"/>
      <w:r w:rsidRPr="00F91D5B">
        <w:rPr>
          <w:rFonts w:cs="Times New Roman"/>
          <w:b/>
        </w:rPr>
        <w:t>9)</w:t>
      </w:r>
      <w:r>
        <w:rPr>
          <w:rFonts w:cs="Times New Roman"/>
          <w:bCs/>
        </w:rPr>
        <w:t xml:space="preserve"> paragrahvi 66 täiendatakse lõikega 8</w:t>
      </w:r>
      <w:r w:rsidR="007D5952">
        <w:rPr>
          <w:rFonts w:cs="Times New Roman"/>
          <w:bCs/>
          <w:vertAlign w:val="superscript"/>
        </w:rPr>
        <w:t>1</w:t>
      </w:r>
      <w:r w:rsidR="007D5952">
        <w:rPr>
          <w:rFonts w:cs="Times New Roman"/>
          <w:bCs/>
        </w:rPr>
        <w:t xml:space="preserve"> järgmises sõnastuses:</w:t>
      </w:r>
    </w:p>
    <w:p w14:paraId="4A8CE354" w14:textId="626960AD" w:rsidR="007D5952" w:rsidRDefault="007D5952" w:rsidP="00A045C4">
      <w:pPr>
        <w:spacing w:after="0" w:line="240" w:lineRule="auto"/>
        <w:rPr>
          <w:rFonts w:cs="Times New Roman"/>
          <w:bCs/>
        </w:rPr>
      </w:pPr>
      <w:r>
        <w:rPr>
          <w:rFonts w:cs="Times New Roman"/>
          <w:bCs/>
        </w:rPr>
        <w:t>„(8</w:t>
      </w:r>
      <w:r>
        <w:rPr>
          <w:rFonts w:cs="Times New Roman"/>
          <w:bCs/>
          <w:vertAlign w:val="superscript"/>
        </w:rPr>
        <w:t>1</w:t>
      </w:r>
      <w:r>
        <w:rPr>
          <w:rFonts w:cs="Times New Roman"/>
          <w:bCs/>
        </w:rPr>
        <w:t xml:space="preserve">) </w:t>
      </w:r>
      <w:r w:rsidRPr="007D5952">
        <w:rPr>
          <w:rFonts w:cs="Times New Roman"/>
          <w:bCs/>
        </w:rPr>
        <w:t>Võrguettevõtja, kes on vertikaalselt integreeritud ettevõtja ja kelle võrku ühendatud tarbijate arv on väiksem kui 100</w:t>
      </w:r>
      <w:r w:rsidR="00D72F9D">
        <w:rPr>
          <w:rFonts w:cs="Times New Roman"/>
          <w:bCs/>
        </w:rPr>
        <w:t> </w:t>
      </w:r>
      <w:r w:rsidRPr="007D5952">
        <w:rPr>
          <w:rFonts w:cs="Times New Roman"/>
          <w:bCs/>
        </w:rPr>
        <w:t>000</w:t>
      </w:r>
      <w:r w:rsidR="00D72F9D">
        <w:rPr>
          <w:rFonts w:cs="Times New Roman"/>
          <w:bCs/>
        </w:rPr>
        <w:t>,</w:t>
      </w:r>
      <w:r w:rsidRPr="007D5952">
        <w:rPr>
          <w:rFonts w:cs="Times New Roman"/>
          <w:bCs/>
        </w:rPr>
        <w:t xml:space="preserve"> ei pea käesoleva paragrahvi lõikes 8 nimetatud võrgu kümneaastast arengukava koostama</w:t>
      </w:r>
      <w:r>
        <w:rPr>
          <w:rFonts w:cs="Times New Roman"/>
          <w:bCs/>
        </w:rPr>
        <w:t>.“;</w:t>
      </w:r>
    </w:p>
    <w:p w14:paraId="0D29238D" w14:textId="77777777" w:rsidR="00D84362" w:rsidRDefault="00D84362" w:rsidP="00A045C4">
      <w:pPr>
        <w:spacing w:after="0" w:line="240" w:lineRule="auto"/>
        <w:rPr>
          <w:rFonts w:cs="Times New Roman"/>
          <w:bCs/>
        </w:rPr>
      </w:pPr>
      <w:bookmarkStart w:id="39" w:name="_Hlk162353668"/>
      <w:bookmarkStart w:id="40" w:name="_Hlk162354487"/>
    </w:p>
    <w:p w14:paraId="2259E90D" w14:textId="024FD314" w:rsidR="00B65745" w:rsidRDefault="007D5952" w:rsidP="00A045C4">
      <w:pPr>
        <w:spacing w:after="0" w:line="240" w:lineRule="auto"/>
        <w:rPr>
          <w:rFonts w:cs="Times New Roman"/>
          <w:bCs/>
        </w:rPr>
      </w:pPr>
      <w:r w:rsidRPr="00F91D5B">
        <w:rPr>
          <w:rFonts w:cs="Times New Roman"/>
          <w:b/>
        </w:rPr>
        <w:t>10)</w:t>
      </w:r>
      <w:r>
        <w:rPr>
          <w:rFonts w:cs="Times New Roman"/>
          <w:bCs/>
        </w:rPr>
        <w:t xml:space="preserve"> paragrahvi 66 lõi</w:t>
      </w:r>
      <w:r w:rsidR="00B65745">
        <w:rPr>
          <w:rFonts w:cs="Times New Roman"/>
          <w:bCs/>
        </w:rPr>
        <w:t>g</w:t>
      </w:r>
      <w:r>
        <w:rPr>
          <w:rFonts w:cs="Times New Roman"/>
          <w:bCs/>
        </w:rPr>
        <w:t xml:space="preserve">e 14 </w:t>
      </w:r>
      <w:r w:rsidR="00785DBA">
        <w:rPr>
          <w:rFonts w:cs="Times New Roman"/>
          <w:bCs/>
        </w:rPr>
        <w:t>muudetakse</w:t>
      </w:r>
      <w:r w:rsidR="00B65745">
        <w:rPr>
          <w:rFonts w:cs="Times New Roman"/>
          <w:bCs/>
        </w:rPr>
        <w:t xml:space="preserve"> ja sõnastatakse järgmiselt:</w:t>
      </w:r>
    </w:p>
    <w:p w14:paraId="26C6DF0F" w14:textId="4D3974A5" w:rsidR="00785DBA" w:rsidRDefault="00785DBA" w:rsidP="00A045C4">
      <w:pPr>
        <w:spacing w:after="0" w:line="240" w:lineRule="auto"/>
        <w:rPr>
          <w:rFonts w:cs="Times New Roman"/>
          <w:bCs/>
        </w:rPr>
      </w:pPr>
      <w:r>
        <w:rPr>
          <w:rFonts w:cs="Times New Roman"/>
          <w:bCs/>
        </w:rPr>
        <w:t>„</w:t>
      </w:r>
      <w:r w:rsidRPr="00785DBA">
        <w:rPr>
          <w:rFonts w:cs="Times New Roman"/>
          <w:bCs/>
        </w:rPr>
        <w:t xml:space="preserve">(14) Konkurentsiamet konsulteerib </w:t>
      </w:r>
      <w:r>
        <w:rPr>
          <w:rFonts w:cs="Times New Roman"/>
          <w:bCs/>
        </w:rPr>
        <w:t xml:space="preserve">käesoleva paragrahvi lõike 12 alusel koostatud </w:t>
      </w:r>
      <w:r w:rsidRPr="00785DBA">
        <w:rPr>
          <w:rFonts w:cs="Times New Roman"/>
          <w:bCs/>
        </w:rPr>
        <w:t xml:space="preserve">arengukava üle vaadates kõikide võrguühenduse kasutajatega </w:t>
      </w:r>
      <w:r>
        <w:rPr>
          <w:rFonts w:cs="Times New Roman"/>
          <w:bCs/>
        </w:rPr>
        <w:t xml:space="preserve">ja </w:t>
      </w:r>
      <w:r w:rsidRPr="00785DBA">
        <w:rPr>
          <w:rFonts w:cs="Times New Roman"/>
          <w:bCs/>
        </w:rPr>
        <w:t>avaldab konsultatsiooni tulemused oma veebilehel</w:t>
      </w:r>
      <w:r>
        <w:rPr>
          <w:rFonts w:cs="Times New Roman"/>
          <w:bCs/>
        </w:rPr>
        <w:t>.</w:t>
      </w:r>
      <w:commentRangeStart w:id="41"/>
      <w:ins w:id="42" w:author="Katariina Kärsten" w:date="2024-05-08T16:11:00Z">
        <w:r w:rsidR="004E2FDA">
          <w:rPr>
            <w:rFonts w:cs="Times New Roman"/>
            <w:bCs/>
          </w:rPr>
          <w:t>“;</w:t>
        </w:r>
      </w:ins>
      <w:commentRangeEnd w:id="41"/>
      <w:ins w:id="43" w:author="Katariina Kärsten" w:date="2024-05-08T16:12:00Z">
        <w:r w:rsidR="004E2FDA">
          <w:rPr>
            <w:rStyle w:val="Kommentaariviide"/>
          </w:rPr>
          <w:commentReference w:id="41"/>
        </w:r>
      </w:ins>
    </w:p>
    <w:p w14:paraId="02F8A6F6" w14:textId="77777777" w:rsidR="00B65745" w:rsidRDefault="00B65745" w:rsidP="00A045C4">
      <w:pPr>
        <w:spacing w:after="0" w:line="240" w:lineRule="auto"/>
        <w:rPr>
          <w:rFonts w:cs="Times New Roman"/>
          <w:bCs/>
        </w:rPr>
      </w:pPr>
    </w:p>
    <w:p w14:paraId="1EF828D9" w14:textId="1EF3CF17" w:rsidR="00B65745" w:rsidRDefault="00B65745" w:rsidP="00A045C4">
      <w:pPr>
        <w:spacing w:after="0" w:line="240" w:lineRule="auto"/>
        <w:rPr>
          <w:rFonts w:cs="Times New Roman"/>
          <w:bCs/>
        </w:rPr>
      </w:pPr>
      <w:r w:rsidRPr="00CB4C1A">
        <w:rPr>
          <w:rFonts w:cs="Times New Roman"/>
          <w:b/>
        </w:rPr>
        <w:t>11</w:t>
      </w:r>
      <w:r>
        <w:rPr>
          <w:rFonts w:cs="Times New Roman"/>
          <w:bCs/>
        </w:rPr>
        <w:t>) paragrahvi 66 täiendatakse lõikega 14</w:t>
      </w:r>
      <w:r>
        <w:rPr>
          <w:rFonts w:cs="Times New Roman"/>
          <w:bCs/>
          <w:vertAlign w:val="superscript"/>
        </w:rPr>
        <w:t>1</w:t>
      </w:r>
      <w:r>
        <w:rPr>
          <w:rFonts w:cs="Times New Roman"/>
          <w:bCs/>
        </w:rPr>
        <w:t xml:space="preserve"> järgmises sõnastuses:</w:t>
      </w:r>
    </w:p>
    <w:p w14:paraId="623989A3" w14:textId="69F3140C" w:rsidR="007D5952" w:rsidRPr="007D5952" w:rsidRDefault="00B65745" w:rsidP="00A045C4">
      <w:pPr>
        <w:spacing w:after="0" w:line="240" w:lineRule="auto"/>
        <w:rPr>
          <w:rFonts w:cs="Times New Roman"/>
          <w:bCs/>
        </w:rPr>
      </w:pPr>
      <w:r>
        <w:rPr>
          <w:rFonts w:cs="Times New Roman"/>
          <w:bCs/>
        </w:rPr>
        <w:t>„</w:t>
      </w:r>
      <w:r w:rsidR="00785DBA">
        <w:rPr>
          <w:rFonts w:cs="Times New Roman"/>
          <w:bCs/>
        </w:rPr>
        <w:t>(14</w:t>
      </w:r>
      <w:r w:rsidR="00785DBA">
        <w:rPr>
          <w:rFonts w:cs="Times New Roman"/>
          <w:bCs/>
          <w:vertAlign w:val="superscript"/>
        </w:rPr>
        <w:t>1</w:t>
      </w:r>
      <w:r w:rsidR="00785DBA">
        <w:rPr>
          <w:rFonts w:cs="Times New Roman"/>
          <w:bCs/>
        </w:rPr>
        <w:t xml:space="preserve">) Konkurentsiamet </w:t>
      </w:r>
      <w:commentRangeStart w:id="44"/>
      <w:r w:rsidR="00785DBA">
        <w:rPr>
          <w:rFonts w:cs="Times New Roman"/>
          <w:bCs/>
        </w:rPr>
        <w:t>võib</w:t>
      </w:r>
      <w:r w:rsidR="00A56F14">
        <w:rPr>
          <w:rFonts w:cs="Times New Roman"/>
          <w:bCs/>
        </w:rPr>
        <w:t xml:space="preserve"> võrguettevõtjalt</w:t>
      </w:r>
      <w:r w:rsidR="00785DBA">
        <w:rPr>
          <w:rFonts w:cs="Times New Roman"/>
          <w:bCs/>
        </w:rPr>
        <w:t xml:space="preserve"> taotleda </w:t>
      </w:r>
      <w:commentRangeEnd w:id="44"/>
      <w:r w:rsidR="008A588B">
        <w:rPr>
          <w:rStyle w:val="Kommentaariviide"/>
        </w:rPr>
        <w:commentReference w:id="44"/>
      </w:r>
      <w:r w:rsidR="00785DBA">
        <w:rPr>
          <w:rFonts w:cs="Times New Roman"/>
          <w:bCs/>
        </w:rPr>
        <w:t xml:space="preserve">arengukava muutmist. </w:t>
      </w:r>
      <w:r w:rsidR="00785DBA" w:rsidRPr="00785DBA">
        <w:rPr>
          <w:rFonts w:cs="Times New Roman"/>
          <w:bCs/>
        </w:rPr>
        <w:t xml:space="preserve">Konkurentsiamet avaldab </w:t>
      </w:r>
      <w:r w:rsidR="00F32FAB">
        <w:rPr>
          <w:rFonts w:cs="Times New Roman"/>
          <w:bCs/>
        </w:rPr>
        <w:t xml:space="preserve">investeerimisprojektide nimekirja, ajakava ja maksumuse </w:t>
      </w:r>
      <w:r w:rsidR="00785DBA" w:rsidRPr="00785DBA">
        <w:rPr>
          <w:rFonts w:cs="Times New Roman"/>
          <w:bCs/>
        </w:rPr>
        <w:t xml:space="preserve">oma veebilehel ning jälgib arengukava </w:t>
      </w:r>
      <w:r w:rsidR="000369ED">
        <w:rPr>
          <w:rFonts w:cs="Times New Roman"/>
          <w:bCs/>
        </w:rPr>
        <w:t>elluviimist</w:t>
      </w:r>
      <w:r w:rsidR="00785DBA" w:rsidRPr="00785DBA">
        <w:rPr>
          <w:rFonts w:cs="Times New Roman"/>
          <w:bCs/>
        </w:rPr>
        <w:t>.</w:t>
      </w:r>
      <w:r w:rsidR="00785DBA">
        <w:rPr>
          <w:rFonts w:cs="Times New Roman"/>
          <w:bCs/>
        </w:rPr>
        <w:t>“;</w:t>
      </w:r>
    </w:p>
    <w:bookmarkEnd w:id="38"/>
    <w:bookmarkEnd w:id="39"/>
    <w:bookmarkEnd w:id="40"/>
    <w:p w14:paraId="2E521FDB" w14:textId="77777777" w:rsidR="00B90738" w:rsidRDefault="00B90738" w:rsidP="00A045C4">
      <w:pPr>
        <w:spacing w:after="0" w:line="240" w:lineRule="auto"/>
        <w:rPr>
          <w:rFonts w:cs="Times New Roman"/>
          <w:bCs/>
        </w:rPr>
      </w:pPr>
    </w:p>
    <w:p w14:paraId="708A2699" w14:textId="51DDEB16" w:rsidR="00037EA8" w:rsidRDefault="009145C0" w:rsidP="00A045C4">
      <w:pPr>
        <w:spacing w:after="0" w:line="240" w:lineRule="auto"/>
        <w:rPr>
          <w:rFonts w:cs="Times New Roman"/>
          <w:bCs/>
        </w:rPr>
      </w:pPr>
      <w:r>
        <w:rPr>
          <w:rFonts w:cs="Times New Roman"/>
          <w:b/>
        </w:rPr>
        <w:t>1</w:t>
      </w:r>
      <w:r w:rsidR="00613420">
        <w:rPr>
          <w:rFonts w:cs="Times New Roman"/>
          <w:b/>
        </w:rPr>
        <w:t>2</w:t>
      </w:r>
      <w:r w:rsidR="00B90738" w:rsidRPr="00D40241">
        <w:rPr>
          <w:rFonts w:cs="Times New Roman"/>
          <w:b/>
        </w:rPr>
        <w:t>)</w:t>
      </w:r>
      <w:r w:rsidR="00B90738">
        <w:rPr>
          <w:rFonts w:cs="Times New Roman"/>
          <w:bCs/>
        </w:rPr>
        <w:t xml:space="preserve"> paragrahvi 66</w:t>
      </w:r>
      <w:r w:rsidR="00B90738">
        <w:rPr>
          <w:rFonts w:cs="Times New Roman"/>
          <w:bCs/>
          <w:vertAlign w:val="superscript"/>
        </w:rPr>
        <w:t>2</w:t>
      </w:r>
      <w:r w:rsidR="00B90738">
        <w:rPr>
          <w:rFonts w:cs="Times New Roman"/>
          <w:bCs/>
        </w:rPr>
        <w:t xml:space="preserve"> lõikes 1</w:t>
      </w:r>
      <w:r w:rsidR="00C83606">
        <w:rPr>
          <w:rFonts w:cs="Times New Roman"/>
          <w:bCs/>
        </w:rPr>
        <w:t xml:space="preserve"> ja </w:t>
      </w:r>
      <w:r w:rsidR="006E4109">
        <w:rPr>
          <w:rFonts w:cs="Times New Roman"/>
          <w:bCs/>
        </w:rPr>
        <w:t xml:space="preserve">§ </w:t>
      </w:r>
      <w:r w:rsidR="00C83606">
        <w:rPr>
          <w:rFonts w:cs="Times New Roman"/>
          <w:bCs/>
        </w:rPr>
        <w:t>66</w:t>
      </w:r>
      <w:r w:rsidR="00C83606">
        <w:rPr>
          <w:rFonts w:cs="Times New Roman"/>
          <w:bCs/>
          <w:vertAlign w:val="superscript"/>
        </w:rPr>
        <w:t>3</w:t>
      </w:r>
      <w:r w:rsidR="00C83606">
        <w:rPr>
          <w:rFonts w:cs="Times New Roman"/>
          <w:bCs/>
        </w:rPr>
        <w:t xml:space="preserve"> lõikes 2</w:t>
      </w:r>
      <w:r w:rsidR="00B90738">
        <w:rPr>
          <w:rFonts w:cs="Times New Roman"/>
          <w:bCs/>
        </w:rPr>
        <w:t xml:space="preserve"> asendatakse sõnad „oma </w:t>
      </w:r>
      <w:commentRangeStart w:id="45"/>
      <w:r w:rsidR="00B90738">
        <w:rPr>
          <w:rFonts w:cs="Times New Roman"/>
          <w:bCs/>
        </w:rPr>
        <w:t>sidusettevõtjat</w:t>
      </w:r>
      <w:commentRangeEnd w:id="45"/>
      <w:r w:rsidR="008A588B">
        <w:rPr>
          <w:rStyle w:val="Kommentaariviide"/>
        </w:rPr>
        <w:commentReference w:id="45"/>
      </w:r>
      <w:r w:rsidR="00B90738">
        <w:rPr>
          <w:rFonts w:cs="Times New Roman"/>
          <w:bCs/>
        </w:rPr>
        <w:t>“ sõna</w:t>
      </w:r>
      <w:r w:rsidR="00C83606">
        <w:rPr>
          <w:rFonts w:cs="Times New Roman"/>
          <w:bCs/>
        </w:rPr>
        <w:t>dega</w:t>
      </w:r>
      <w:r w:rsidR="00B90738">
        <w:rPr>
          <w:rFonts w:cs="Times New Roman"/>
          <w:bCs/>
        </w:rPr>
        <w:t xml:space="preserve"> „</w:t>
      </w:r>
      <w:r w:rsidR="00E558F3">
        <w:rPr>
          <w:rFonts w:cs="Times New Roman"/>
          <w:bCs/>
        </w:rPr>
        <w:t xml:space="preserve">endaga </w:t>
      </w:r>
      <w:r w:rsidR="00B90738">
        <w:rPr>
          <w:rFonts w:cs="Times New Roman"/>
          <w:bCs/>
        </w:rPr>
        <w:t>seotud ettevõtjaid“;</w:t>
      </w:r>
    </w:p>
    <w:p w14:paraId="6C6F51B8" w14:textId="77777777" w:rsidR="0022018D" w:rsidRPr="00A045C4" w:rsidRDefault="0022018D" w:rsidP="00A045C4">
      <w:pPr>
        <w:spacing w:after="0" w:line="240" w:lineRule="auto"/>
        <w:rPr>
          <w:rFonts w:cs="Times New Roman"/>
          <w:bCs/>
        </w:rPr>
      </w:pPr>
    </w:p>
    <w:p w14:paraId="084C8B95" w14:textId="4990916B" w:rsidR="00037EA8" w:rsidRPr="00A045C4" w:rsidRDefault="00D40241" w:rsidP="00A045C4">
      <w:pPr>
        <w:spacing w:after="0" w:line="240" w:lineRule="auto"/>
        <w:jc w:val="left"/>
        <w:rPr>
          <w:rFonts w:cs="Times New Roman"/>
        </w:rPr>
      </w:pPr>
      <w:r>
        <w:rPr>
          <w:rFonts w:cs="Times New Roman"/>
          <w:b/>
          <w:bCs/>
        </w:rPr>
        <w:t>1</w:t>
      </w:r>
      <w:r w:rsidR="00613420">
        <w:rPr>
          <w:rFonts w:cs="Times New Roman"/>
          <w:b/>
          <w:bCs/>
        </w:rPr>
        <w:t>3</w:t>
      </w:r>
      <w:r w:rsidR="00037EA8" w:rsidRPr="00A045C4">
        <w:rPr>
          <w:rFonts w:cs="Times New Roman"/>
          <w:b/>
          <w:bCs/>
        </w:rPr>
        <w:t>)</w:t>
      </w:r>
      <w:r w:rsidR="00037EA8" w:rsidRPr="00A045C4">
        <w:rPr>
          <w:rFonts w:cs="Times New Roman"/>
        </w:rPr>
        <w:t xml:space="preserve"> paragrahvi 66</w:t>
      </w:r>
      <w:r w:rsidR="00037EA8" w:rsidRPr="00A045C4">
        <w:rPr>
          <w:rFonts w:cs="Times New Roman"/>
          <w:vertAlign w:val="superscript"/>
        </w:rPr>
        <w:t>3</w:t>
      </w:r>
      <w:r w:rsidR="00037EA8" w:rsidRPr="00A045C4">
        <w:rPr>
          <w:rFonts w:cs="Times New Roman"/>
        </w:rPr>
        <w:t xml:space="preserve"> lõi</w:t>
      </w:r>
      <w:r w:rsidR="00FF23AD">
        <w:rPr>
          <w:rFonts w:cs="Times New Roman"/>
        </w:rPr>
        <w:t>k</w:t>
      </w:r>
      <w:r w:rsidR="00037EA8" w:rsidRPr="00A045C4">
        <w:rPr>
          <w:rFonts w:cs="Times New Roman"/>
        </w:rPr>
        <w:t>e 3 teine lause muudetakse ja sõnastatakse järgmiselt:</w:t>
      </w:r>
    </w:p>
    <w:p w14:paraId="7E055B3F" w14:textId="15BD9266" w:rsidR="00A34F30" w:rsidRDefault="00037EA8" w:rsidP="00A045C4">
      <w:pPr>
        <w:spacing w:after="0" w:line="240" w:lineRule="auto"/>
        <w:jc w:val="left"/>
        <w:rPr>
          <w:rFonts w:cs="Times New Roman"/>
        </w:rPr>
      </w:pPr>
      <w:r w:rsidRPr="00A045C4">
        <w:rPr>
          <w:rFonts w:cs="Times New Roman"/>
        </w:rPr>
        <w:t xml:space="preserve">„Konkurentsiamet võib jätta riigihanke tingimused kooskõlastamata ja </w:t>
      </w:r>
      <w:commentRangeStart w:id="46"/>
      <w:r w:rsidRPr="00A045C4">
        <w:rPr>
          <w:rFonts w:cs="Times New Roman"/>
        </w:rPr>
        <w:t>teha ettepan</w:t>
      </w:r>
      <w:r w:rsidR="009A67E5">
        <w:rPr>
          <w:rFonts w:cs="Times New Roman"/>
        </w:rPr>
        <w:t>e</w:t>
      </w:r>
      <w:r w:rsidRPr="00A045C4">
        <w:rPr>
          <w:rFonts w:cs="Times New Roman"/>
        </w:rPr>
        <w:t xml:space="preserve">kud </w:t>
      </w:r>
      <w:commentRangeEnd w:id="46"/>
      <w:r w:rsidR="006001B1">
        <w:rPr>
          <w:rStyle w:val="Kommentaariviide"/>
        </w:rPr>
        <w:commentReference w:id="46"/>
      </w:r>
      <w:r w:rsidRPr="00A045C4">
        <w:rPr>
          <w:rFonts w:cs="Times New Roman"/>
        </w:rPr>
        <w:t>nende muutmiseks, kui need ei taga kuluefektiivset teenuse hankimist või ei vasta võrdse kohtlemise ja läbipaistvuse põhimõttele.“;</w:t>
      </w:r>
    </w:p>
    <w:p w14:paraId="450EF083" w14:textId="6A576E42" w:rsidR="00540719" w:rsidRDefault="00540719" w:rsidP="00A045C4">
      <w:pPr>
        <w:spacing w:after="0" w:line="240" w:lineRule="auto"/>
        <w:jc w:val="left"/>
        <w:rPr>
          <w:rFonts w:cs="Times New Roman"/>
        </w:rPr>
      </w:pPr>
    </w:p>
    <w:p w14:paraId="372DC1FA" w14:textId="77777777" w:rsidR="00261EB8" w:rsidRDefault="00261EB8" w:rsidP="00A045C4">
      <w:pPr>
        <w:spacing w:after="0" w:line="240" w:lineRule="auto"/>
        <w:jc w:val="left"/>
        <w:rPr>
          <w:rFonts w:cs="Times New Roman"/>
        </w:rPr>
      </w:pPr>
    </w:p>
    <w:p w14:paraId="1ACE0D57" w14:textId="5AC33356" w:rsidR="00540719" w:rsidRDefault="00093B5E" w:rsidP="00A045C4">
      <w:pPr>
        <w:spacing w:after="0" w:line="240" w:lineRule="auto"/>
        <w:jc w:val="left"/>
        <w:rPr>
          <w:rFonts w:cs="Times New Roman"/>
        </w:rPr>
      </w:pPr>
      <w:bookmarkStart w:id="47" w:name="_Hlk158304301"/>
      <w:r>
        <w:rPr>
          <w:rFonts w:cs="Times New Roman"/>
          <w:b/>
          <w:bCs/>
        </w:rPr>
        <w:t>1</w:t>
      </w:r>
      <w:r w:rsidR="00613420">
        <w:rPr>
          <w:rFonts w:cs="Times New Roman"/>
          <w:b/>
          <w:bCs/>
        </w:rPr>
        <w:t>4</w:t>
      </w:r>
      <w:r w:rsidR="00540719" w:rsidRPr="00540719">
        <w:rPr>
          <w:rFonts w:cs="Times New Roman"/>
          <w:b/>
          <w:bCs/>
        </w:rPr>
        <w:t>)</w:t>
      </w:r>
      <w:r w:rsidR="00540719">
        <w:rPr>
          <w:rFonts w:cs="Times New Roman"/>
        </w:rPr>
        <w:t xml:space="preserve"> paragrahvi 67 täiendatakse lõi</w:t>
      </w:r>
      <w:r w:rsidR="00496C04">
        <w:rPr>
          <w:rFonts w:cs="Times New Roman"/>
        </w:rPr>
        <w:t>kega</w:t>
      </w:r>
      <w:r w:rsidR="00540719">
        <w:rPr>
          <w:rFonts w:cs="Times New Roman"/>
        </w:rPr>
        <w:t xml:space="preserve"> </w:t>
      </w:r>
      <w:r w:rsidR="003A1C14">
        <w:rPr>
          <w:rFonts w:cs="Times New Roman"/>
        </w:rPr>
        <w:t>1</w:t>
      </w:r>
      <w:r w:rsidR="00540719">
        <w:rPr>
          <w:rFonts w:cs="Times New Roman"/>
          <w:vertAlign w:val="superscript"/>
        </w:rPr>
        <w:t>1</w:t>
      </w:r>
      <w:r w:rsidR="00540719">
        <w:rPr>
          <w:rFonts w:cs="Times New Roman"/>
        </w:rPr>
        <w:t xml:space="preserve"> järgmises sõnastuses:</w:t>
      </w:r>
    </w:p>
    <w:p w14:paraId="2E2E6698" w14:textId="2E693293" w:rsidR="00F27BB2" w:rsidRDefault="00540719" w:rsidP="00F4540D">
      <w:pPr>
        <w:spacing w:after="0" w:line="240" w:lineRule="auto"/>
        <w:rPr>
          <w:rFonts w:cs="Times New Roman"/>
        </w:rPr>
      </w:pPr>
      <w:r>
        <w:rPr>
          <w:rFonts w:cs="Times New Roman"/>
        </w:rPr>
        <w:t>„(</w:t>
      </w:r>
      <w:r w:rsidR="003A1C14">
        <w:rPr>
          <w:rFonts w:cs="Times New Roman"/>
        </w:rPr>
        <w:t>1</w:t>
      </w:r>
      <w:r w:rsidR="00496C04">
        <w:rPr>
          <w:rFonts w:cs="Times New Roman"/>
          <w:vertAlign w:val="superscript"/>
        </w:rPr>
        <w:t>1</w:t>
      </w:r>
      <w:r w:rsidR="003A1C14">
        <w:rPr>
          <w:rFonts w:cs="Times New Roman"/>
        </w:rPr>
        <w:t xml:space="preserve">) Võrguettevõtja </w:t>
      </w:r>
      <w:bookmarkStart w:id="48" w:name="_Hlk159500407"/>
      <w:r w:rsidR="003A1C14">
        <w:rPr>
          <w:rFonts w:cs="Times New Roman"/>
        </w:rPr>
        <w:t xml:space="preserve">rajab </w:t>
      </w:r>
      <w:r w:rsidR="00F27BB2">
        <w:rPr>
          <w:rFonts w:cs="Times New Roman"/>
        </w:rPr>
        <w:t xml:space="preserve">turuosalise taotluse alusel </w:t>
      </w:r>
      <w:r w:rsidR="001D7EFE">
        <w:rPr>
          <w:rFonts w:cs="Times New Roman"/>
        </w:rPr>
        <w:t xml:space="preserve">salvestusperioodi jooksul </w:t>
      </w:r>
      <w:r w:rsidR="003A1C14">
        <w:rPr>
          <w:rFonts w:cs="Times New Roman"/>
        </w:rPr>
        <w:t xml:space="preserve">salvestatud elektrienergia koguse kindlaksmääramiseks liitumispunkti </w:t>
      </w:r>
      <w:r w:rsidR="00954ACF">
        <w:rPr>
          <w:rFonts w:cs="Times New Roman"/>
        </w:rPr>
        <w:t>eraldi</w:t>
      </w:r>
      <w:r w:rsidR="003A1C14">
        <w:rPr>
          <w:rFonts w:cs="Times New Roman"/>
        </w:rPr>
        <w:t xml:space="preserve"> mõõtepunkti</w:t>
      </w:r>
      <w:bookmarkEnd w:id="48"/>
      <w:r w:rsidR="003A1C14">
        <w:rPr>
          <w:rFonts w:cs="Times New Roman"/>
        </w:rPr>
        <w:t>.</w:t>
      </w:r>
      <w:r w:rsidR="00F27BB2">
        <w:rPr>
          <w:rFonts w:cs="Times New Roman"/>
        </w:rPr>
        <w:t xml:space="preserve"> </w:t>
      </w:r>
      <w:r w:rsidR="00F27BB2" w:rsidRPr="00F27BB2">
        <w:rPr>
          <w:rFonts w:cs="Times New Roman"/>
        </w:rPr>
        <w:t xml:space="preserve">Turuosaline tasub täiendava mõõtepunkti </w:t>
      </w:r>
      <w:r w:rsidR="00D11863">
        <w:rPr>
          <w:rFonts w:cs="Times New Roman"/>
        </w:rPr>
        <w:t>rajamise</w:t>
      </w:r>
      <w:r w:rsidR="00F27BB2" w:rsidRPr="00F27BB2">
        <w:rPr>
          <w:rFonts w:cs="Times New Roman"/>
        </w:rPr>
        <w:t xml:space="preserve"> ja kasutamise eest vastavalt võrguettevõtja hinnakirjale. Mõõtepunkti kasutamise tingimustes ja mõõteandmete käitlemises lepitakse kokku liitumispunkti suhtes sõlmitud võrgulepingus</w:t>
      </w:r>
      <w:r w:rsidR="00136C8F">
        <w:rPr>
          <w:rFonts w:cs="Times New Roman"/>
        </w:rPr>
        <w:t>.</w:t>
      </w:r>
      <w:r w:rsidR="003A1C14">
        <w:rPr>
          <w:rFonts w:cs="Times New Roman"/>
        </w:rPr>
        <w:t>“;</w:t>
      </w:r>
    </w:p>
    <w:p w14:paraId="0F59F828" w14:textId="77777777" w:rsidR="00F27BB2" w:rsidRDefault="00F27BB2" w:rsidP="00F4540D">
      <w:pPr>
        <w:spacing w:after="0" w:line="240" w:lineRule="auto"/>
        <w:rPr>
          <w:rFonts w:cs="Times New Roman"/>
        </w:rPr>
      </w:pPr>
    </w:p>
    <w:p w14:paraId="538F364B" w14:textId="7827B997" w:rsidR="00400D8E" w:rsidRDefault="00400D8E" w:rsidP="00F4540D">
      <w:pPr>
        <w:spacing w:after="0" w:line="240" w:lineRule="auto"/>
        <w:rPr>
          <w:rFonts w:cs="Times New Roman"/>
        </w:rPr>
      </w:pPr>
      <w:r w:rsidRPr="003F7FC1">
        <w:rPr>
          <w:rFonts w:cs="Times New Roman"/>
          <w:b/>
          <w:bCs/>
        </w:rPr>
        <w:t>1</w:t>
      </w:r>
      <w:r w:rsidR="00613420">
        <w:rPr>
          <w:rFonts w:cs="Times New Roman"/>
          <w:b/>
          <w:bCs/>
        </w:rPr>
        <w:t>5</w:t>
      </w:r>
      <w:r w:rsidRPr="003F7FC1">
        <w:rPr>
          <w:rFonts w:cs="Times New Roman"/>
          <w:b/>
          <w:bCs/>
        </w:rPr>
        <w:t>)</w:t>
      </w:r>
      <w:r>
        <w:rPr>
          <w:rFonts w:cs="Times New Roman"/>
        </w:rPr>
        <w:t xml:space="preserve"> paragrahvi 70 lõikes 6 asendatakse sõnad „</w:t>
      </w:r>
      <w:r w:rsidRPr="00400D8E">
        <w:rPr>
          <w:rFonts w:cs="Times New Roman"/>
        </w:rPr>
        <w:t>või vähemalt ühes üleriigilise levikuga päevalehes ning</w:t>
      </w:r>
      <w:r>
        <w:rPr>
          <w:rFonts w:cs="Times New Roman"/>
        </w:rPr>
        <w:t>“ sõnaga „ja“;</w:t>
      </w:r>
    </w:p>
    <w:p w14:paraId="1F95C344" w14:textId="77777777" w:rsidR="00F27BB2" w:rsidRDefault="00F27BB2" w:rsidP="00F4540D">
      <w:pPr>
        <w:spacing w:after="0" w:line="240" w:lineRule="auto"/>
        <w:rPr>
          <w:rFonts w:cs="Times New Roman"/>
        </w:rPr>
      </w:pPr>
    </w:p>
    <w:p w14:paraId="43885E7E" w14:textId="2707D037" w:rsidR="00F27BB2" w:rsidRDefault="00F27BB2" w:rsidP="00F4540D">
      <w:pPr>
        <w:spacing w:after="0" w:line="240" w:lineRule="auto"/>
        <w:rPr>
          <w:rFonts w:cs="Times New Roman"/>
        </w:rPr>
      </w:pPr>
      <w:r w:rsidRPr="00F91D5B">
        <w:rPr>
          <w:rFonts w:cs="Times New Roman"/>
          <w:b/>
          <w:bCs/>
        </w:rPr>
        <w:t>1</w:t>
      </w:r>
      <w:r w:rsidR="00613420">
        <w:rPr>
          <w:rFonts w:cs="Times New Roman"/>
          <w:b/>
          <w:bCs/>
        </w:rPr>
        <w:t>6</w:t>
      </w:r>
      <w:r w:rsidRPr="00F91D5B">
        <w:rPr>
          <w:rFonts w:cs="Times New Roman"/>
          <w:b/>
          <w:bCs/>
        </w:rPr>
        <w:t>)</w:t>
      </w:r>
      <w:r>
        <w:rPr>
          <w:rFonts w:cs="Times New Roman"/>
        </w:rPr>
        <w:t xml:space="preserve"> paragrahvi 71 lõiget 1 täiendatakse punktiga 7 järgmises sõnastuses:</w:t>
      </w:r>
    </w:p>
    <w:p w14:paraId="3F5174EC" w14:textId="71CB9948" w:rsidR="00F27BB2" w:rsidRPr="00A045C4" w:rsidRDefault="00F27BB2" w:rsidP="00F4540D">
      <w:pPr>
        <w:spacing w:after="0" w:line="240" w:lineRule="auto"/>
        <w:rPr>
          <w:rFonts w:cs="Times New Roman"/>
          <w:bCs/>
        </w:rPr>
      </w:pPr>
      <w:r>
        <w:rPr>
          <w:rFonts w:cs="Times New Roman"/>
        </w:rPr>
        <w:t>„7) liitumispunktis täiendava mõõtepunkti kasutamise eest.“;</w:t>
      </w:r>
    </w:p>
    <w:bookmarkEnd w:id="47"/>
    <w:p w14:paraId="14584AB1" w14:textId="77777777" w:rsidR="00A045C4" w:rsidRPr="00A045C4" w:rsidRDefault="00A045C4" w:rsidP="00A045C4">
      <w:pPr>
        <w:spacing w:after="0" w:line="240" w:lineRule="auto"/>
        <w:jc w:val="left"/>
        <w:rPr>
          <w:rFonts w:cs="Times New Roman"/>
        </w:rPr>
      </w:pPr>
    </w:p>
    <w:p w14:paraId="1288338B" w14:textId="057A9990" w:rsidR="00A34F30" w:rsidRPr="00A045C4" w:rsidRDefault="00037EA8" w:rsidP="00A045C4">
      <w:pPr>
        <w:spacing w:after="0" w:line="240" w:lineRule="auto"/>
        <w:rPr>
          <w:rFonts w:cs="Times New Roman"/>
          <w:bCs/>
        </w:rPr>
      </w:pPr>
      <w:r w:rsidRPr="00A045C4">
        <w:rPr>
          <w:rFonts w:cs="Times New Roman"/>
          <w:b/>
          <w:bCs/>
        </w:rPr>
        <w:t>1</w:t>
      </w:r>
      <w:r w:rsidR="00613420">
        <w:rPr>
          <w:rFonts w:cs="Times New Roman"/>
          <w:b/>
          <w:bCs/>
        </w:rPr>
        <w:t>7</w:t>
      </w:r>
      <w:r w:rsidR="00A34F30" w:rsidRPr="00A045C4">
        <w:rPr>
          <w:rFonts w:cs="Times New Roman"/>
          <w:b/>
          <w:bCs/>
        </w:rPr>
        <w:t>)</w:t>
      </w:r>
      <w:r w:rsidR="00A34F30" w:rsidRPr="00A045C4">
        <w:rPr>
          <w:rFonts w:cs="Times New Roman"/>
          <w:bCs/>
        </w:rPr>
        <w:t xml:space="preserve"> paragrahvi 71 täiendatakse lõi</w:t>
      </w:r>
      <w:r w:rsidR="00AD5AA4">
        <w:rPr>
          <w:rFonts w:cs="Times New Roman"/>
          <w:bCs/>
        </w:rPr>
        <w:t>k</w:t>
      </w:r>
      <w:r w:rsidR="00A34F30" w:rsidRPr="00A045C4">
        <w:rPr>
          <w:rFonts w:cs="Times New Roman"/>
          <w:bCs/>
        </w:rPr>
        <w:t xml:space="preserve">ega </w:t>
      </w:r>
      <w:r w:rsidR="00A34F30" w:rsidRPr="0097744B">
        <w:rPr>
          <w:rFonts w:cs="Times New Roman"/>
          <w:bCs/>
        </w:rPr>
        <w:t>10</w:t>
      </w:r>
      <w:r w:rsidR="00A34F30" w:rsidRPr="0097744B">
        <w:rPr>
          <w:rFonts w:cs="Times New Roman"/>
          <w:bCs/>
          <w:vertAlign w:val="superscript"/>
        </w:rPr>
        <w:t>1</w:t>
      </w:r>
      <w:r w:rsidR="00A34F30" w:rsidRPr="00A045C4">
        <w:rPr>
          <w:rFonts w:cs="Times New Roman"/>
          <w:bCs/>
        </w:rPr>
        <w:t xml:space="preserve"> järgmises sõnastuses:</w:t>
      </w:r>
    </w:p>
    <w:p w14:paraId="0E2E0995" w14:textId="09F38209" w:rsidR="000D1057" w:rsidRDefault="00A34F30" w:rsidP="001D7EFE">
      <w:pPr>
        <w:spacing w:after="0" w:line="240" w:lineRule="auto"/>
        <w:rPr>
          <w:rFonts w:cs="Times New Roman"/>
          <w:bCs/>
        </w:rPr>
      </w:pPr>
      <w:r w:rsidRPr="00A045C4">
        <w:rPr>
          <w:rFonts w:cs="Times New Roman"/>
          <w:bCs/>
        </w:rPr>
        <w:t>„(10</w:t>
      </w:r>
      <w:r w:rsidRPr="00A045C4">
        <w:rPr>
          <w:rFonts w:cs="Times New Roman"/>
          <w:bCs/>
          <w:vertAlign w:val="superscript"/>
        </w:rPr>
        <w:t>1</w:t>
      </w:r>
      <w:r w:rsidRPr="00A045C4">
        <w:rPr>
          <w:rFonts w:cs="Times New Roman"/>
          <w:bCs/>
        </w:rPr>
        <w:t xml:space="preserve">) </w:t>
      </w:r>
      <w:r w:rsidR="00803899" w:rsidRPr="00803899">
        <w:rPr>
          <w:rFonts w:cs="Times New Roman"/>
          <w:bCs/>
        </w:rPr>
        <w:t>Salvestusperioodi vältel elektrivõrgust salvestatud</w:t>
      </w:r>
      <w:r w:rsidR="007B6246">
        <w:rPr>
          <w:rFonts w:cs="Times New Roman"/>
          <w:bCs/>
        </w:rPr>
        <w:t xml:space="preserve"> elektrienergia eest</w:t>
      </w:r>
      <w:r w:rsidR="001D7EFE" w:rsidRPr="001D7EFE">
        <w:t xml:space="preserve"> </w:t>
      </w:r>
      <w:r w:rsidR="001D7EFE">
        <w:t>samal perioodil elektrivõrku tagastatud elektrienergia koguse ulatuses</w:t>
      </w:r>
      <w:r w:rsidR="007B6246">
        <w:rPr>
          <w:rFonts w:cs="Times New Roman"/>
          <w:bCs/>
        </w:rPr>
        <w:t xml:space="preserve"> käesoleva</w:t>
      </w:r>
      <w:r w:rsidR="006E4109">
        <w:rPr>
          <w:rFonts w:cs="Times New Roman"/>
          <w:bCs/>
        </w:rPr>
        <w:t xml:space="preserve"> </w:t>
      </w:r>
      <w:r w:rsidRPr="00A045C4">
        <w:rPr>
          <w:rFonts w:cs="Times New Roman"/>
          <w:bCs/>
        </w:rPr>
        <w:t>paragrahvi</w:t>
      </w:r>
      <w:r w:rsidR="00A47304">
        <w:rPr>
          <w:rFonts w:cs="Times New Roman"/>
          <w:bCs/>
        </w:rPr>
        <w:t xml:space="preserve"> </w:t>
      </w:r>
      <w:r w:rsidR="006E4109">
        <w:rPr>
          <w:rFonts w:cs="Times New Roman"/>
          <w:bCs/>
        </w:rPr>
        <w:t>l</w:t>
      </w:r>
      <w:r w:rsidRPr="00A045C4">
        <w:rPr>
          <w:rFonts w:cs="Times New Roman"/>
          <w:bCs/>
        </w:rPr>
        <w:t>õike 1 punkti 4 kohast edastamistasu</w:t>
      </w:r>
      <w:r w:rsidR="00D044D4" w:rsidRPr="00A045C4">
        <w:rPr>
          <w:rFonts w:cs="Times New Roman"/>
          <w:bCs/>
        </w:rPr>
        <w:t xml:space="preserve"> </w:t>
      </w:r>
      <w:r w:rsidRPr="00A045C4">
        <w:rPr>
          <w:rFonts w:cs="Times New Roman"/>
          <w:bCs/>
        </w:rPr>
        <w:t xml:space="preserve">ei </w:t>
      </w:r>
      <w:r w:rsidR="00A23388">
        <w:rPr>
          <w:rFonts w:cs="Times New Roman"/>
          <w:bCs/>
        </w:rPr>
        <w:t>võe</w:t>
      </w:r>
      <w:r w:rsidR="00A23388" w:rsidRPr="00A23388">
        <w:rPr>
          <w:rFonts w:cs="Times New Roman"/>
          <w:bCs/>
        </w:rPr>
        <w:t>ta</w:t>
      </w:r>
      <w:r w:rsidR="00CB59CD">
        <w:rPr>
          <w:rFonts w:cs="Times New Roman"/>
          <w:bCs/>
        </w:rPr>
        <w:t xml:space="preserve"> juhul</w:t>
      </w:r>
      <w:commentRangeStart w:id="49"/>
      <w:ins w:id="50" w:author="Katariina Kärsten" w:date="2024-05-08T16:56:00Z">
        <w:r w:rsidR="006001B1">
          <w:rPr>
            <w:rFonts w:cs="Times New Roman"/>
            <w:bCs/>
          </w:rPr>
          <w:t>,</w:t>
        </w:r>
      </w:ins>
      <w:commentRangeEnd w:id="49"/>
      <w:ins w:id="51" w:author="Katariina Kärsten" w:date="2024-05-08T17:00:00Z">
        <w:r w:rsidR="006001B1">
          <w:rPr>
            <w:rStyle w:val="Kommentaariviide"/>
          </w:rPr>
          <w:commentReference w:id="49"/>
        </w:r>
      </w:ins>
      <w:r w:rsidR="00CB59CD">
        <w:rPr>
          <w:rFonts w:cs="Times New Roman"/>
          <w:bCs/>
        </w:rPr>
        <w:t xml:space="preserve"> kui </w:t>
      </w:r>
      <w:r w:rsidR="00757DE9" w:rsidRPr="00757DE9">
        <w:rPr>
          <w:rFonts w:cs="Times New Roman"/>
          <w:bCs/>
        </w:rPr>
        <w:t xml:space="preserve"> </w:t>
      </w:r>
      <w:r w:rsidR="00CB59CD">
        <w:rPr>
          <w:rFonts w:cs="Times New Roman"/>
          <w:bCs/>
        </w:rPr>
        <w:t xml:space="preserve">energiasalvestusüksusele on </w:t>
      </w:r>
      <w:r w:rsidR="00757DE9" w:rsidRPr="00757DE9">
        <w:rPr>
          <w:rFonts w:cs="Times New Roman"/>
          <w:bCs/>
        </w:rPr>
        <w:t>paragrahvi 67 lõike 1</w:t>
      </w:r>
      <w:r w:rsidR="00757DE9" w:rsidRPr="00F91D5B">
        <w:rPr>
          <w:rFonts w:cs="Times New Roman"/>
          <w:bCs/>
          <w:vertAlign w:val="superscript"/>
        </w:rPr>
        <w:t>1</w:t>
      </w:r>
      <w:r w:rsidR="00757DE9" w:rsidRPr="00757DE9">
        <w:rPr>
          <w:rFonts w:cs="Times New Roman"/>
          <w:bCs/>
        </w:rPr>
        <w:t xml:space="preserve"> </w:t>
      </w:r>
      <w:r w:rsidR="00CB59CD">
        <w:rPr>
          <w:rFonts w:cs="Times New Roman"/>
          <w:bCs/>
        </w:rPr>
        <w:t>kohaselt rajatud eraldi mõõtepunkt või olemasolev võrguühendus on kasutusel üksnes energiasalvestusüksuse poolt</w:t>
      </w:r>
      <w:r w:rsidR="00757DE9" w:rsidRPr="00757DE9">
        <w:rPr>
          <w:rFonts w:cs="Times New Roman"/>
          <w:bCs/>
        </w:rPr>
        <w:t xml:space="preserve">. </w:t>
      </w:r>
      <w:r w:rsidR="009B071E">
        <w:rPr>
          <w:rFonts w:cs="Times New Roman"/>
          <w:bCs/>
        </w:rPr>
        <w:t xml:space="preserve">Käesoleva lõike kohast salvestatud elektrienergia arvestust </w:t>
      </w:r>
      <w:del w:id="52" w:author="Katariina Kärsten" w:date="2024-05-08T16:56:00Z">
        <w:r w:rsidR="00757DE9" w:rsidRPr="00757DE9" w:rsidDel="006001B1">
          <w:rPr>
            <w:rFonts w:cs="Times New Roman"/>
            <w:bCs/>
          </w:rPr>
          <w:delText xml:space="preserve"> </w:delText>
        </w:r>
        <w:r w:rsidR="009B071E" w:rsidDel="006001B1">
          <w:rPr>
            <w:rFonts w:cs="Times New Roman"/>
            <w:bCs/>
          </w:rPr>
          <w:delText>teostatakse</w:delText>
        </w:r>
        <w:r w:rsidR="00757DE9" w:rsidRPr="00757DE9" w:rsidDel="006001B1">
          <w:rPr>
            <w:rFonts w:cs="Times New Roman"/>
            <w:bCs/>
          </w:rPr>
          <w:delText xml:space="preserve"> </w:delText>
        </w:r>
      </w:del>
      <w:ins w:id="53" w:author="Katariina Kärsten" w:date="2024-05-08T16:56:00Z">
        <w:r w:rsidR="006001B1">
          <w:rPr>
            <w:rFonts w:cs="Times New Roman"/>
            <w:bCs/>
          </w:rPr>
          <w:t xml:space="preserve">peetakse </w:t>
        </w:r>
      </w:ins>
      <w:r w:rsidR="00757DE9" w:rsidRPr="00757DE9">
        <w:rPr>
          <w:rFonts w:cs="Times New Roman"/>
          <w:bCs/>
        </w:rPr>
        <w:t>mõõtepunkti põhiselt</w:t>
      </w:r>
      <w:r w:rsidR="003057E8">
        <w:rPr>
          <w:rFonts w:cs="Times New Roman"/>
          <w:bCs/>
        </w:rPr>
        <w:t>.</w:t>
      </w:r>
      <w:r w:rsidR="000D1057">
        <w:rPr>
          <w:rFonts w:cs="Times New Roman"/>
          <w:bCs/>
        </w:rPr>
        <w:t>“;</w:t>
      </w:r>
    </w:p>
    <w:p w14:paraId="1A48A5B8" w14:textId="77777777" w:rsidR="00400D8E" w:rsidRDefault="00400D8E" w:rsidP="00A045C4">
      <w:pPr>
        <w:pStyle w:val="Kehatekst"/>
        <w:spacing w:after="0" w:line="240" w:lineRule="auto"/>
        <w:rPr>
          <w:rFonts w:cs="Times New Roman"/>
        </w:rPr>
      </w:pPr>
      <w:bookmarkStart w:id="54" w:name="_Hlk158284410"/>
    </w:p>
    <w:p w14:paraId="011B3309" w14:textId="532901FC" w:rsidR="00400D8E" w:rsidRDefault="00400D8E" w:rsidP="00A045C4">
      <w:pPr>
        <w:pStyle w:val="Kehatekst"/>
        <w:spacing w:after="0" w:line="240" w:lineRule="auto"/>
        <w:rPr>
          <w:rFonts w:cs="Times New Roman"/>
        </w:rPr>
      </w:pPr>
      <w:r w:rsidRPr="003F7FC1">
        <w:rPr>
          <w:rFonts w:cs="Times New Roman"/>
          <w:b/>
          <w:bCs/>
        </w:rPr>
        <w:t>1</w:t>
      </w:r>
      <w:r w:rsidR="00613420">
        <w:rPr>
          <w:rFonts w:cs="Times New Roman"/>
          <w:b/>
          <w:bCs/>
        </w:rPr>
        <w:t>8</w:t>
      </w:r>
      <w:r w:rsidRPr="003F7FC1">
        <w:rPr>
          <w:rFonts w:cs="Times New Roman"/>
          <w:b/>
          <w:bCs/>
        </w:rPr>
        <w:t>)</w:t>
      </w:r>
      <w:r>
        <w:rPr>
          <w:rFonts w:cs="Times New Roman"/>
        </w:rPr>
        <w:t xml:space="preserve"> paragrahvi 74 lõigetes 1 ja 2 asendatakse sõnad „</w:t>
      </w:r>
      <w:r w:rsidR="002E0851">
        <w:rPr>
          <w:rFonts w:cs="Times New Roman"/>
        </w:rPr>
        <w:t xml:space="preserve">vähemalt </w:t>
      </w:r>
      <w:r w:rsidRPr="00400D8E">
        <w:rPr>
          <w:rFonts w:cs="Times New Roman"/>
        </w:rPr>
        <w:t>ühes üleriigilise levikuga päevalehes</w:t>
      </w:r>
      <w:r>
        <w:rPr>
          <w:rFonts w:cs="Times New Roman"/>
        </w:rPr>
        <w:t>“ sõnadega „võrguettevõtja veebilehel“;</w:t>
      </w:r>
    </w:p>
    <w:bookmarkEnd w:id="54"/>
    <w:p w14:paraId="63093A3D" w14:textId="77777777" w:rsidR="00A045C4" w:rsidRPr="00A045C4" w:rsidRDefault="00A045C4" w:rsidP="00A045C4">
      <w:pPr>
        <w:pStyle w:val="Kehatekst"/>
        <w:spacing w:after="0" w:line="240" w:lineRule="auto"/>
        <w:rPr>
          <w:rFonts w:cs="Times New Roman"/>
        </w:rPr>
      </w:pPr>
    </w:p>
    <w:p w14:paraId="0793CCBD" w14:textId="3AFC8E3F" w:rsidR="00037EA8" w:rsidRPr="00A045C4" w:rsidRDefault="00037EA8" w:rsidP="00A173DF">
      <w:pPr>
        <w:spacing w:after="0" w:line="240" w:lineRule="auto"/>
        <w:rPr>
          <w:rFonts w:cs="Times New Roman"/>
        </w:rPr>
      </w:pPr>
      <w:r w:rsidRPr="00A045C4">
        <w:rPr>
          <w:rFonts w:cs="Times New Roman"/>
          <w:b/>
          <w:bCs/>
        </w:rPr>
        <w:t>1</w:t>
      </w:r>
      <w:r w:rsidR="00613420">
        <w:rPr>
          <w:rFonts w:cs="Times New Roman"/>
          <w:b/>
          <w:bCs/>
        </w:rPr>
        <w:t>9</w:t>
      </w:r>
      <w:r w:rsidR="00D40241">
        <w:rPr>
          <w:rFonts w:cs="Times New Roman"/>
          <w:b/>
          <w:bCs/>
        </w:rPr>
        <w:t>)</w:t>
      </w:r>
      <w:r w:rsidRPr="00A045C4">
        <w:rPr>
          <w:rFonts w:cs="Times New Roman"/>
        </w:rPr>
        <w:t xml:space="preserve"> paragrahvi 75</w:t>
      </w:r>
      <w:r w:rsidRPr="00A045C4">
        <w:rPr>
          <w:rFonts w:cs="Times New Roman"/>
          <w:vertAlign w:val="superscript"/>
        </w:rPr>
        <w:t>1</w:t>
      </w:r>
      <w:r w:rsidRPr="00A045C4">
        <w:rPr>
          <w:rFonts w:cs="Times New Roman"/>
        </w:rPr>
        <w:t xml:space="preserve"> täiendatakse lõikega 5 järgmises sõnatuses:</w:t>
      </w:r>
    </w:p>
    <w:p w14:paraId="4CFD9CFA" w14:textId="460EAC3E" w:rsidR="00037EA8" w:rsidRDefault="00037EA8" w:rsidP="00F32FAB">
      <w:pPr>
        <w:spacing w:after="0" w:line="240" w:lineRule="auto"/>
        <w:rPr>
          <w:rFonts w:cs="Times New Roman"/>
        </w:rPr>
      </w:pPr>
      <w:r w:rsidRPr="00A045C4">
        <w:rPr>
          <w:rFonts w:cs="Times New Roman"/>
        </w:rPr>
        <w:t>„(5) Tarbija taotlusel esitab müüja tarbijale selgituse, kuidas tema arve on koostatud.“;</w:t>
      </w:r>
    </w:p>
    <w:p w14:paraId="4E3223DD" w14:textId="77777777" w:rsidR="00C83606" w:rsidRDefault="00C83606" w:rsidP="00D40241">
      <w:pPr>
        <w:spacing w:after="0" w:line="240" w:lineRule="auto"/>
        <w:rPr>
          <w:rFonts w:cs="Times New Roman"/>
        </w:rPr>
      </w:pPr>
    </w:p>
    <w:p w14:paraId="18972AE2" w14:textId="74A4BC2D" w:rsidR="00C83606" w:rsidRPr="00C83606" w:rsidRDefault="007754D6" w:rsidP="00D40241">
      <w:pPr>
        <w:spacing w:after="0" w:line="240" w:lineRule="auto"/>
        <w:rPr>
          <w:rFonts w:cs="Times New Roman"/>
        </w:rPr>
      </w:pPr>
      <w:r>
        <w:rPr>
          <w:rFonts w:cs="Times New Roman"/>
          <w:b/>
          <w:bCs/>
        </w:rPr>
        <w:t>20</w:t>
      </w:r>
      <w:r w:rsidR="00C83606" w:rsidRPr="00D40241">
        <w:rPr>
          <w:rFonts w:cs="Times New Roman"/>
          <w:b/>
          <w:bCs/>
        </w:rPr>
        <w:t>)</w:t>
      </w:r>
      <w:r w:rsidR="00C83606">
        <w:rPr>
          <w:rFonts w:cs="Times New Roman"/>
        </w:rPr>
        <w:t xml:space="preserve"> paragrahvi 76</w:t>
      </w:r>
      <w:r w:rsidR="00C83606">
        <w:rPr>
          <w:rFonts w:cs="Times New Roman"/>
          <w:vertAlign w:val="superscript"/>
        </w:rPr>
        <w:t>1</w:t>
      </w:r>
      <w:r w:rsidR="00C83606">
        <w:rPr>
          <w:rFonts w:cs="Times New Roman"/>
        </w:rPr>
        <w:t xml:space="preserve"> lõikes 2 asendatakse sõna „sidusettevõtjat“ sõnadega „</w:t>
      </w:r>
      <w:r w:rsidR="00E558F3">
        <w:rPr>
          <w:rFonts w:cs="Times New Roman"/>
        </w:rPr>
        <w:t xml:space="preserve">endaga </w:t>
      </w:r>
      <w:r w:rsidR="00C83606">
        <w:rPr>
          <w:rFonts w:cs="Times New Roman"/>
        </w:rPr>
        <w:t>seotud ettevõtjaid“;</w:t>
      </w:r>
    </w:p>
    <w:p w14:paraId="12F19FB2" w14:textId="77777777" w:rsidR="00A045C4" w:rsidRPr="00A045C4" w:rsidRDefault="00A045C4" w:rsidP="00D40241">
      <w:pPr>
        <w:spacing w:after="0" w:line="240" w:lineRule="auto"/>
        <w:rPr>
          <w:rFonts w:cs="Times New Roman"/>
        </w:rPr>
      </w:pPr>
    </w:p>
    <w:p w14:paraId="0A7E4FB4" w14:textId="6ED3FD36" w:rsidR="00037EA8" w:rsidRPr="00A045C4" w:rsidRDefault="009145C0" w:rsidP="00A173DF">
      <w:pPr>
        <w:spacing w:after="0" w:line="240" w:lineRule="auto"/>
        <w:rPr>
          <w:rFonts w:cs="Times New Roman"/>
        </w:rPr>
      </w:pPr>
      <w:r>
        <w:rPr>
          <w:rFonts w:cs="Times New Roman"/>
          <w:b/>
          <w:bCs/>
        </w:rPr>
        <w:t>2</w:t>
      </w:r>
      <w:r w:rsidR="007754D6">
        <w:rPr>
          <w:rFonts w:cs="Times New Roman"/>
          <w:b/>
          <w:bCs/>
        </w:rPr>
        <w:t>1</w:t>
      </w:r>
      <w:r w:rsidR="00037EA8" w:rsidRPr="00A045C4">
        <w:rPr>
          <w:rFonts w:cs="Times New Roman"/>
          <w:b/>
          <w:bCs/>
        </w:rPr>
        <w:t>)</w:t>
      </w:r>
      <w:r w:rsidR="00037EA8" w:rsidRPr="00A045C4">
        <w:rPr>
          <w:rFonts w:cs="Times New Roman"/>
        </w:rPr>
        <w:t xml:space="preserve"> paragrahvi 87 täiendatakse lõikega 6 järgmises sõnastuses:</w:t>
      </w:r>
    </w:p>
    <w:p w14:paraId="1C83B7E4" w14:textId="31265E6F" w:rsidR="009D4DB3" w:rsidRDefault="00037EA8" w:rsidP="00A173DF">
      <w:pPr>
        <w:spacing w:after="0" w:line="240" w:lineRule="auto"/>
        <w:rPr>
          <w:rFonts w:cs="Times New Roman"/>
        </w:rPr>
      </w:pPr>
      <w:r w:rsidRPr="00A045C4">
        <w:rPr>
          <w:rFonts w:cs="Times New Roman"/>
        </w:rPr>
        <w:t>„(6) Elektrimüüja võimaldab tarbijal sõlmida dünaamilise elektrihinnaga lepingut. Dünaamilise elektrihinnaga lepingu sõlmimise eel teavitab elektrimüüja tarbijat lepinguga kaasnevatest võimalustest, maksumusest ja riskidest.“;</w:t>
      </w:r>
    </w:p>
    <w:p w14:paraId="05570F25" w14:textId="77777777" w:rsidR="00A045C4" w:rsidRPr="00A045C4" w:rsidRDefault="00A045C4" w:rsidP="00A173DF">
      <w:pPr>
        <w:spacing w:after="0" w:line="240" w:lineRule="auto"/>
        <w:rPr>
          <w:rFonts w:cs="Times New Roman"/>
        </w:rPr>
      </w:pPr>
    </w:p>
    <w:p w14:paraId="7D2D6E96" w14:textId="55A5EBFD" w:rsidR="009D4DB3" w:rsidRPr="00A045C4" w:rsidRDefault="009145C0" w:rsidP="00A173DF">
      <w:pPr>
        <w:spacing w:after="0" w:line="240" w:lineRule="auto"/>
        <w:rPr>
          <w:rFonts w:cs="Times New Roman"/>
          <w:bCs/>
        </w:rPr>
      </w:pPr>
      <w:r>
        <w:rPr>
          <w:rFonts w:cs="Times New Roman"/>
          <w:b/>
        </w:rPr>
        <w:t>2</w:t>
      </w:r>
      <w:r w:rsidR="007754D6">
        <w:rPr>
          <w:rFonts w:cs="Times New Roman"/>
          <w:b/>
        </w:rPr>
        <w:t>2</w:t>
      </w:r>
      <w:r w:rsidR="009D4DB3" w:rsidRPr="00A045C4">
        <w:rPr>
          <w:rFonts w:cs="Times New Roman"/>
          <w:b/>
        </w:rPr>
        <w:t>)</w:t>
      </w:r>
      <w:r w:rsidR="009D4DB3" w:rsidRPr="00A045C4">
        <w:rPr>
          <w:rFonts w:cs="Times New Roman"/>
          <w:bCs/>
        </w:rPr>
        <w:t xml:space="preserve"> paragrahvi 87 lõike 1 punkt 9 muudetakse ja sõnastatakse järgmiselt:</w:t>
      </w:r>
    </w:p>
    <w:p w14:paraId="74D7D1F0" w14:textId="5B11E7C4" w:rsidR="009D4DB3" w:rsidRPr="00A045C4" w:rsidRDefault="009D4DB3" w:rsidP="00A173DF">
      <w:pPr>
        <w:spacing w:after="0" w:line="240" w:lineRule="auto"/>
        <w:rPr>
          <w:rFonts w:cs="Times New Roman"/>
          <w:bCs/>
        </w:rPr>
      </w:pPr>
      <w:r w:rsidRPr="00A045C4">
        <w:rPr>
          <w:rFonts w:cs="Times New Roman"/>
          <w:bCs/>
        </w:rPr>
        <w:t xml:space="preserve">„9) teave </w:t>
      </w:r>
      <w:r w:rsidR="00832C9A">
        <w:rPr>
          <w:rFonts w:cs="Times New Roman"/>
          <w:bCs/>
        </w:rPr>
        <w:t xml:space="preserve">kaebuste käsitlemise kohta, sealhulgas teave </w:t>
      </w:r>
      <w:r w:rsidR="00C553A0" w:rsidRPr="00A045C4">
        <w:rPr>
          <w:rFonts w:cs="Times New Roman"/>
          <w:bCs/>
        </w:rPr>
        <w:t>tarbija õiguste kohta,</w:t>
      </w:r>
      <w:r w:rsidR="00FB4174">
        <w:rPr>
          <w:rFonts w:cs="Times New Roman"/>
          <w:bCs/>
        </w:rPr>
        <w:t xml:space="preserve"> mis</w:t>
      </w:r>
      <w:r w:rsidR="00832C9A">
        <w:rPr>
          <w:rFonts w:cs="Times New Roman"/>
          <w:bCs/>
        </w:rPr>
        <w:t xml:space="preserve"> seonduvad</w:t>
      </w:r>
      <w:r w:rsidR="00FB4174">
        <w:rPr>
          <w:rFonts w:cs="Times New Roman"/>
          <w:bCs/>
        </w:rPr>
        <w:t xml:space="preserve"> vaidlus</w:t>
      </w:r>
      <w:r w:rsidR="00832C9A">
        <w:rPr>
          <w:rFonts w:cs="Times New Roman"/>
          <w:bCs/>
        </w:rPr>
        <w:t>t</w:t>
      </w:r>
      <w:r w:rsidR="00FB4174">
        <w:rPr>
          <w:rFonts w:cs="Times New Roman"/>
          <w:bCs/>
        </w:rPr>
        <w:t>e kohtuvälise lahendamisega</w:t>
      </w:r>
      <w:r w:rsidRPr="00A045C4">
        <w:rPr>
          <w:rFonts w:cs="Times New Roman"/>
          <w:bCs/>
        </w:rPr>
        <w:t>;“;</w:t>
      </w:r>
    </w:p>
    <w:p w14:paraId="5849E27A" w14:textId="77777777" w:rsidR="009D4DB3" w:rsidRPr="00A045C4" w:rsidRDefault="009D4DB3" w:rsidP="00A173DF">
      <w:pPr>
        <w:spacing w:after="0" w:line="240" w:lineRule="auto"/>
        <w:rPr>
          <w:rFonts w:cs="Times New Roman"/>
          <w:bCs/>
        </w:rPr>
      </w:pPr>
    </w:p>
    <w:p w14:paraId="1CA11F9A" w14:textId="58F51ECC" w:rsidR="009D4DB3" w:rsidRPr="00A045C4" w:rsidRDefault="009145C0" w:rsidP="00A173DF">
      <w:pPr>
        <w:spacing w:after="0" w:line="240" w:lineRule="auto"/>
        <w:rPr>
          <w:rFonts w:cs="Times New Roman"/>
          <w:bCs/>
        </w:rPr>
      </w:pPr>
      <w:r>
        <w:rPr>
          <w:rFonts w:cs="Times New Roman"/>
          <w:b/>
        </w:rPr>
        <w:t>2</w:t>
      </w:r>
      <w:r w:rsidR="007754D6">
        <w:rPr>
          <w:rFonts w:cs="Times New Roman"/>
          <w:b/>
        </w:rPr>
        <w:t>3</w:t>
      </w:r>
      <w:r w:rsidR="009D4DB3" w:rsidRPr="00A045C4">
        <w:rPr>
          <w:rFonts w:cs="Times New Roman"/>
          <w:b/>
        </w:rPr>
        <w:t>)</w:t>
      </w:r>
      <w:r w:rsidR="009D4DB3" w:rsidRPr="00A045C4">
        <w:rPr>
          <w:rFonts w:cs="Times New Roman"/>
          <w:bCs/>
        </w:rPr>
        <w:t xml:space="preserve"> paragrahvi 87 lõiget 1 täiendatakse punktiga 11 järgmises sõnastuses:</w:t>
      </w:r>
    </w:p>
    <w:p w14:paraId="50495522" w14:textId="4EAB54B8" w:rsidR="009D4DB3" w:rsidRPr="00A045C4" w:rsidRDefault="009D4DB3" w:rsidP="00A173DF">
      <w:pPr>
        <w:spacing w:after="0" w:line="240" w:lineRule="auto"/>
        <w:rPr>
          <w:rFonts w:cs="Times New Roman"/>
          <w:bCs/>
        </w:rPr>
      </w:pPr>
      <w:r w:rsidRPr="00A045C4">
        <w:rPr>
          <w:rFonts w:cs="Times New Roman"/>
          <w:bCs/>
        </w:rPr>
        <w:t xml:space="preserve">„11) </w:t>
      </w:r>
      <w:bookmarkStart w:id="55" w:name="_Hlk158638383"/>
      <w:r w:rsidRPr="00A045C4">
        <w:rPr>
          <w:rFonts w:cs="Times New Roman"/>
          <w:bCs/>
        </w:rPr>
        <w:t xml:space="preserve">lihtsas ja täpses sõnastuses kokkuvõte </w:t>
      </w:r>
      <w:r w:rsidR="00832C9A">
        <w:rPr>
          <w:rFonts w:cs="Times New Roman"/>
          <w:bCs/>
        </w:rPr>
        <w:t>käesolevas lõikes nimetatud</w:t>
      </w:r>
      <w:r w:rsidRPr="00A045C4">
        <w:rPr>
          <w:rFonts w:cs="Times New Roman"/>
          <w:bCs/>
        </w:rPr>
        <w:t xml:space="preserve"> lepingutingimustest</w:t>
      </w:r>
      <w:bookmarkEnd w:id="55"/>
      <w:r w:rsidRPr="00A045C4">
        <w:rPr>
          <w:rFonts w:cs="Times New Roman"/>
          <w:bCs/>
        </w:rPr>
        <w:t>.“;</w:t>
      </w:r>
    </w:p>
    <w:p w14:paraId="3D986537" w14:textId="77777777" w:rsidR="00037EA8" w:rsidRPr="00A045C4" w:rsidRDefault="00037EA8" w:rsidP="00A173DF">
      <w:pPr>
        <w:spacing w:after="0" w:line="240" w:lineRule="auto"/>
        <w:rPr>
          <w:rFonts w:cs="Times New Roman"/>
          <w:bCs/>
        </w:rPr>
      </w:pPr>
    </w:p>
    <w:p w14:paraId="1DDF56E2" w14:textId="45B43504" w:rsidR="00037EA8" w:rsidRPr="00A045C4" w:rsidRDefault="00D40241" w:rsidP="00A173DF">
      <w:pPr>
        <w:spacing w:after="0" w:line="240" w:lineRule="auto"/>
        <w:rPr>
          <w:rFonts w:cs="Times New Roman"/>
        </w:rPr>
      </w:pPr>
      <w:r>
        <w:rPr>
          <w:rFonts w:cs="Times New Roman"/>
          <w:b/>
          <w:bCs/>
        </w:rPr>
        <w:t>2</w:t>
      </w:r>
      <w:r w:rsidR="007754D6">
        <w:rPr>
          <w:rFonts w:cs="Times New Roman"/>
          <w:b/>
          <w:bCs/>
        </w:rPr>
        <w:t>4</w:t>
      </w:r>
      <w:r w:rsidR="00037EA8" w:rsidRPr="00A045C4">
        <w:rPr>
          <w:rFonts w:cs="Times New Roman"/>
          <w:b/>
          <w:bCs/>
        </w:rPr>
        <w:t xml:space="preserve">) </w:t>
      </w:r>
      <w:r w:rsidR="00037EA8" w:rsidRPr="00A045C4">
        <w:rPr>
          <w:rFonts w:cs="Times New Roman"/>
        </w:rPr>
        <w:t xml:space="preserve">paragrahvi </w:t>
      </w:r>
      <w:commentRangeStart w:id="56"/>
      <w:r w:rsidR="00037EA8" w:rsidRPr="00A045C4">
        <w:rPr>
          <w:rFonts w:cs="Times New Roman"/>
        </w:rPr>
        <w:t xml:space="preserve">89 lõiget 4 täiendatakse </w:t>
      </w:r>
      <w:r w:rsidR="00E56E34">
        <w:rPr>
          <w:rFonts w:cs="Times New Roman"/>
        </w:rPr>
        <w:t xml:space="preserve">pärast teist lauset </w:t>
      </w:r>
      <w:commentRangeEnd w:id="56"/>
      <w:r w:rsidR="003C1889">
        <w:rPr>
          <w:rStyle w:val="Kommentaariviide"/>
        </w:rPr>
        <w:commentReference w:id="56"/>
      </w:r>
      <w:r w:rsidR="00037EA8" w:rsidRPr="00A045C4">
        <w:rPr>
          <w:rFonts w:cs="Times New Roman"/>
        </w:rPr>
        <w:t>lausega</w:t>
      </w:r>
      <w:ins w:id="57" w:author="Katariina Kärsten" w:date="2024-05-08T16:12:00Z">
        <w:r w:rsidR="004E2FDA">
          <w:rPr>
            <w:rFonts w:cs="Times New Roman"/>
          </w:rPr>
          <w:t xml:space="preserve"> järgmises sõnastuses</w:t>
        </w:r>
      </w:ins>
      <w:r w:rsidR="00037EA8" w:rsidRPr="00A045C4">
        <w:rPr>
          <w:rFonts w:cs="Times New Roman"/>
        </w:rPr>
        <w:t>:</w:t>
      </w:r>
    </w:p>
    <w:p w14:paraId="39E45527" w14:textId="240D1BA9" w:rsidR="00A045C4" w:rsidRDefault="00037EA8" w:rsidP="00A173DF">
      <w:pPr>
        <w:spacing w:after="0" w:line="240" w:lineRule="auto"/>
        <w:rPr>
          <w:rFonts w:cs="Times New Roman"/>
        </w:rPr>
      </w:pPr>
      <w:r w:rsidRPr="00A045C4">
        <w:rPr>
          <w:rFonts w:cs="Times New Roman"/>
        </w:rPr>
        <w:t>„Müüja peab enne tarbija lepingu dünaamilise elektrihinnaga lepingu vastu</w:t>
      </w:r>
      <w:r w:rsidR="005323ED" w:rsidRPr="005323ED">
        <w:rPr>
          <w:rFonts w:cs="Times New Roman"/>
        </w:rPr>
        <w:t xml:space="preserve"> </w:t>
      </w:r>
      <w:r w:rsidR="005323ED" w:rsidRPr="00A045C4">
        <w:rPr>
          <w:rFonts w:cs="Times New Roman"/>
        </w:rPr>
        <w:t>vahetamist</w:t>
      </w:r>
      <w:r w:rsidRPr="00A045C4">
        <w:rPr>
          <w:rFonts w:cs="Times New Roman"/>
        </w:rPr>
        <w:t xml:space="preserve"> saama selleks tarbija nõusoleku.“;</w:t>
      </w:r>
    </w:p>
    <w:p w14:paraId="2A421FE1" w14:textId="77777777" w:rsidR="009A67E5" w:rsidRPr="00A045C4" w:rsidRDefault="009A67E5" w:rsidP="00A173DF">
      <w:pPr>
        <w:spacing w:after="0" w:line="240" w:lineRule="auto"/>
        <w:rPr>
          <w:rFonts w:cs="Times New Roman"/>
        </w:rPr>
      </w:pPr>
    </w:p>
    <w:p w14:paraId="5B3F139E" w14:textId="5F16F282" w:rsidR="0073242C" w:rsidRPr="00A045C4" w:rsidRDefault="00D40241" w:rsidP="00A173DF">
      <w:pPr>
        <w:spacing w:after="0" w:line="240" w:lineRule="auto"/>
        <w:rPr>
          <w:rFonts w:cs="Times New Roman"/>
          <w:bCs/>
        </w:rPr>
      </w:pPr>
      <w:r>
        <w:rPr>
          <w:rFonts w:cs="Times New Roman"/>
          <w:b/>
        </w:rPr>
        <w:t>2</w:t>
      </w:r>
      <w:r w:rsidR="007754D6">
        <w:rPr>
          <w:rFonts w:cs="Times New Roman"/>
          <w:b/>
        </w:rPr>
        <w:t>5</w:t>
      </w:r>
      <w:r w:rsidR="0073242C" w:rsidRPr="00A045C4">
        <w:rPr>
          <w:rFonts w:cs="Times New Roman"/>
          <w:b/>
        </w:rPr>
        <w:t>)</w:t>
      </w:r>
      <w:r w:rsidR="0073242C" w:rsidRPr="00A045C4">
        <w:rPr>
          <w:rFonts w:cs="Times New Roman"/>
          <w:bCs/>
        </w:rPr>
        <w:t xml:space="preserve"> para</w:t>
      </w:r>
      <w:r w:rsidR="008C24FA" w:rsidRPr="00A045C4">
        <w:rPr>
          <w:rFonts w:cs="Times New Roman"/>
          <w:bCs/>
        </w:rPr>
        <w:t>g</w:t>
      </w:r>
      <w:r w:rsidR="0073242C" w:rsidRPr="00A045C4">
        <w:rPr>
          <w:rFonts w:cs="Times New Roman"/>
          <w:bCs/>
        </w:rPr>
        <w:t>rahvi 91 lõike 3 teine lause muudetakse ja sõnastatakse järgmiselt:</w:t>
      </w:r>
    </w:p>
    <w:p w14:paraId="0273665F" w14:textId="73B43591" w:rsidR="00BC568E" w:rsidRPr="00A045C4" w:rsidRDefault="0073242C" w:rsidP="00A173DF">
      <w:pPr>
        <w:spacing w:after="0" w:line="240" w:lineRule="auto"/>
        <w:rPr>
          <w:rFonts w:cs="Times New Roman"/>
          <w:bCs/>
        </w:rPr>
      </w:pPr>
      <w:r w:rsidRPr="00A045C4">
        <w:rPr>
          <w:rFonts w:cs="Times New Roman"/>
          <w:bCs/>
        </w:rPr>
        <w:t xml:space="preserve">„Teates nimetatakse lepingu ülesütlemise alus, lepingu lõppemise kuupäev ja teave muude võimaluste kohta kui tarbimiskoha võrgust </w:t>
      </w:r>
      <w:proofErr w:type="spellStart"/>
      <w:r w:rsidRPr="00A045C4">
        <w:rPr>
          <w:rFonts w:cs="Times New Roman"/>
          <w:bCs/>
        </w:rPr>
        <w:t>lahtiühendamine</w:t>
      </w:r>
      <w:proofErr w:type="spellEnd"/>
      <w:r w:rsidRPr="00A045C4">
        <w:rPr>
          <w:rFonts w:cs="Times New Roman"/>
          <w:bCs/>
        </w:rPr>
        <w:t>.“;</w:t>
      </w:r>
    </w:p>
    <w:p w14:paraId="0C06E413" w14:textId="71777227" w:rsidR="00037EA8" w:rsidRDefault="00037EA8" w:rsidP="00A173DF">
      <w:pPr>
        <w:spacing w:after="0" w:line="240" w:lineRule="auto"/>
        <w:rPr>
          <w:rFonts w:cs="Times New Roman"/>
          <w:bCs/>
        </w:rPr>
      </w:pPr>
    </w:p>
    <w:p w14:paraId="0E63364F" w14:textId="77777777" w:rsidR="00261EB8" w:rsidRPr="00A045C4" w:rsidRDefault="00261EB8" w:rsidP="00A173DF">
      <w:pPr>
        <w:spacing w:after="0" w:line="240" w:lineRule="auto"/>
        <w:rPr>
          <w:rFonts w:cs="Times New Roman"/>
          <w:bCs/>
        </w:rPr>
      </w:pPr>
    </w:p>
    <w:p w14:paraId="7C5E0E19" w14:textId="0E623EB2" w:rsidR="00A1114F" w:rsidRPr="00A045C4" w:rsidRDefault="003F7FC1" w:rsidP="00A173DF">
      <w:pPr>
        <w:spacing w:after="0" w:line="240" w:lineRule="auto"/>
        <w:rPr>
          <w:rFonts w:cs="Times New Roman"/>
        </w:rPr>
      </w:pPr>
      <w:r>
        <w:rPr>
          <w:rFonts w:cs="Times New Roman"/>
          <w:b/>
          <w:bCs/>
        </w:rPr>
        <w:t>2</w:t>
      </w:r>
      <w:r w:rsidR="007754D6">
        <w:rPr>
          <w:rFonts w:cs="Times New Roman"/>
          <w:b/>
          <w:bCs/>
        </w:rPr>
        <w:t>6</w:t>
      </w:r>
      <w:r w:rsidR="003C34E5" w:rsidRPr="00A045C4">
        <w:rPr>
          <w:rFonts w:cs="Times New Roman"/>
          <w:b/>
          <w:bCs/>
        </w:rPr>
        <w:t>)</w:t>
      </w:r>
      <w:r w:rsidR="003C34E5" w:rsidRPr="00A045C4">
        <w:rPr>
          <w:rFonts w:cs="Times New Roman"/>
        </w:rPr>
        <w:t xml:space="preserve"> paragrahvi 93 lõi</w:t>
      </w:r>
      <w:r w:rsidR="00673E2D">
        <w:rPr>
          <w:rFonts w:cs="Times New Roman"/>
        </w:rPr>
        <w:t>ke</w:t>
      </w:r>
      <w:r w:rsidR="003C34E5" w:rsidRPr="00A045C4">
        <w:rPr>
          <w:rFonts w:cs="Times New Roman"/>
        </w:rPr>
        <w:t xml:space="preserve"> 6 punkt 18</w:t>
      </w:r>
      <w:r w:rsidR="00997D60" w:rsidRPr="00A045C4">
        <w:rPr>
          <w:rFonts w:cs="Times New Roman"/>
          <w:vertAlign w:val="superscript"/>
        </w:rPr>
        <w:t xml:space="preserve"> </w:t>
      </w:r>
      <w:r w:rsidR="00997D60" w:rsidRPr="00A045C4">
        <w:rPr>
          <w:rFonts w:cs="Times New Roman"/>
        </w:rPr>
        <w:t xml:space="preserve">muudetakse ja sõnastatakse </w:t>
      </w:r>
      <w:r w:rsidR="003C34E5" w:rsidRPr="00A045C4">
        <w:rPr>
          <w:rFonts w:cs="Times New Roman"/>
        </w:rPr>
        <w:t>järgmise</w:t>
      </w:r>
      <w:r w:rsidR="00997D60" w:rsidRPr="00A045C4">
        <w:rPr>
          <w:rFonts w:cs="Times New Roman"/>
        </w:rPr>
        <w:t>lt</w:t>
      </w:r>
      <w:r w:rsidR="003C34E5" w:rsidRPr="00A045C4">
        <w:rPr>
          <w:rFonts w:cs="Times New Roman"/>
        </w:rPr>
        <w:t>:</w:t>
      </w:r>
    </w:p>
    <w:p w14:paraId="3D773B7D" w14:textId="584C4FE8" w:rsidR="003C34E5" w:rsidRDefault="003C34E5" w:rsidP="00A173DF">
      <w:pPr>
        <w:spacing w:after="0" w:line="240" w:lineRule="auto"/>
        <w:rPr>
          <w:rFonts w:cs="Times New Roman"/>
        </w:rPr>
      </w:pPr>
      <w:r w:rsidRPr="00A045C4">
        <w:rPr>
          <w:rFonts w:cs="Times New Roman"/>
        </w:rPr>
        <w:t xml:space="preserve">„18) jälgib turu </w:t>
      </w:r>
      <w:r w:rsidR="000627E0" w:rsidRPr="003F7FC1">
        <w:rPr>
          <w:rFonts w:cs="Times New Roman"/>
        </w:rPr>
        <w:t>olukorda</w:t>
      </w:r>
      <w:r w:rsidRPr="00A045C4">
        <w:rPr>
          <w:rFonts w:cs="Times New Roman"/>
        </w:rPr>
        <w:t xml:space="preserve"> ja konkurentsi taset, </w:t>
      </w:r>
      <w:r w:rsidRPr="00585556">
        <w:rPr>
          <w:rFonts w:cs="Times New Roman"/>
        </w:rPr>
        <w:t>sealhulgas</w:t>
      </w:r>
      <w:r w:rsidRPr="00A045C4">
        <w:rPr>
          <w:rFonts w:cs="Times New Roman"/>
        </w:rPr>
        <w:t xml:space="preserve"> elektribörsi ja kodutarbijatele määratud hindu</w:t>
      </w:r>
      <w:r w:rsidR="005323ED">
        <w:rPr>
          <w:rFonts w:cs="Times New Roman"/>
        </w:rPr>
        <w:t xml:space="preserve"> ning</w:t>
      </w:r>
      <w:r w:rsidRPr="00A045C4">
        <w:rPr>
          <w:rFonts w:cs="Times New Roman"/>
        </w:rPr>
        <w:t xml:space="preserve"> </w:t>
      </w:r>
      <w:r w:rsidRPr="003F7FC1">
        <w:rPr>
          <w:rFonts w:cs="Times New Roman"/>
        </w:rPr>
        <w:t>dünaamilise elektrihinnaga lepingute statistikat ja mõju tarbijate arvetele</w:t>
      </w:r>
      <w:r w:rsidR="005323ED">
        <w:rPr>
          <w:rFonts w:cs="Times New Roman"/>
        </w:rPr>
        <w:t>,</w:t>
      </w:r>
      <w:r w:rsidRPr="00A045C4">
        <w:rPr>
          <w:rFonts w:cs="Times New Roman"/>
        </w:rPr>
        <w:t xml:space="preserve"> ning avaldab vähemalt kord aastas</w:t>
      </w:r>
      <w:r w:rsidR="00997D60" w:rsidRPr="00A045C4">
        <w:rPr>
          <w:rFonts w:cs="Times New Roman"/>
        </w:rPr>
        <w:t xml:space="preserve"> </w:t>
      </w:r>
      <w:r w:rsidR="00997D60" w:rsidRPr="003F7FC1">
        <w:rPr>
          <w:rFonts w:cs="Times New Roman"/>
        </w:rPr>
        <w:t>sellekohase aruande, mis sisaldab</w:t>
      </w:r>
      <w:r w:rsidRPr="003F7FC1">
        <w:rPr>
          <w:rFonts w:cs="Times New Roman"/>
        </w:rPr>
        <w:t xml:space="preserve"> </w:t>
      </w:r>
      <w:r w:rsidR="00997D60" w:rsidRPr="003F7FC1">
        <w:rPr>
          <w:rFonts w:cs="Times New Roman"/>
        </w:rPr>
        <w:t>ka</w:t>
      </w:r>
      <w:r w:rsidR="00997D60" w:rsidRPr="00A045C4">
        <w:rPr>
          <w:rFonts w:cs="Times New Roman"/>
        </w:rPr>
        <w:t xml:space="preserve"> </w:t>
      </w:r>
      <w:r w:rsidRPr="00A045C4">
        <w:rPr>
          <w:rFonts w:cs="Times New Roman"/>
        </w:rPr>
        <w:t>soovitusi kodutarbijatele müüdava elektrienergia hinna</w:t>
      </w:r>
      <w:r w:rsidR="00585556">
        <w:rPr>
          <w:rFonts w:cs="Times New Roman"/>
        </w:rPr>
        <w:t xml:space="preserve"> </w:t>
      </w:r>
      <w:r w:rsidRPr="00A045C4">
        <w:rPr>
          <w:rFonts w:cs="Times New Roman"/>
        </w:rPr>
        <w:t>kujunduse kohta;</w:t>
      </w:r>
      <w:r w:rsidR="00354966">
        <w:rPr>
          <w:rFonts w:cs="Times New Roman"/>
        </w:rPr>
        <w:t>“;</w:t>
      </w:r>
    </w:p>
    <w:p w14:paraId="1DFEA15C" w14:textId="77777777" w:rsidR="005C3CB6" w:rsidRDefault="005C3CB6" w:rsidP="00A173DF">
      <w:pPr>
        <w:spacing w:after="0" w:line="240" w:lineRule="auto"/>
        <w:rPr>
          <w:rFonts w:cs="Times New Roman"/>
        </w:rPr>
      </w:pPr>
    </w:p>
    <w:p w14:paraId="0C0DF213" w14:textId="6A0BE17E" w:rsidR="005C3CB6" w:rsidRDefault="00093B5E" w:rsidP="00A173DF">
      <w:pPr>
        <w:spacing w:after="0" w:line="240" w:lineRule="auto"/>
        <w:rPr>
          <w:rFonts w:cs="Times New Roman"/>
        </w:rPr>
      </w:pPr>
      <w:bookmarkStart w:id="58" w:name="_Hlk158284441"/>
      <w:r>
        <w:rPr>
          <w:rFonts w:cs="Times New Roman"/>
          <w:b/>
          <w:bCs/>
        </w:rPr>
        <w:t>2</w:t>
      </w:r>
      <w:r w:rsidR="007754D6">
        <w:rPr>
          <w:rFonts w:cs="Times New Roman"/>
          <w:b/>
          <w:bCs/>
        </w:rPr>
        <w:t>7</w:t>
      </w:r>
      <w:r w:rsidR="005C3CB6" w:rsidRPr="005C3CB6">
        <w:rPr>
          <w:rFonts w:cs="Times New Roman"/>
          <w:b/>
          <w:bCs/>
        </w:rPr>
        <w:t>)</w:t>
      </w:r>
      <w:r w:rsidR="005C3CB6">
        <w:rPr>
          <w:rFonts w:cs="Times New Roman"/>
        </w:rPr>
        <w:t xml:space="preserve"> paragrahvi 93 lõi</w:t>
      </w:r>
      <w:r w:rsidR="00274CDF">
        <w:rPr>
          <w:rFonts w:cs="Times New Roman"/>
        </w:rPr>
        <w:t>get</w:t>
      </w:r>
      <w:r w:rsidR="005C3CB6">
        <w:rPr>
          <w:rFonts w:cs="Times New Roman"/>
        </w:rPr>
        <w:t xml:space="preserve"> 6 </w:t>
      </w:r>
      <w:r w:rsidR="00274CDF">
        <w:rPr>
          <w:rFonts w:cs="Times New Roman"/>
        </w:rPr>
        <w:t>täiend</w:t>
      </w:r>
      <w:r w:rsidR="005C3CB6">
        <w:rPr>
          <w:rFonts w:cs="Times New Roman"/>
        </w:rPr>
        <w:t>atakse punkt</w:t>
      </w:r>
      <w:r w:rsidR="00274CDF">
        <w:rPr>
          <w:rFonts w:cs="Times New Roman"/>
        </w:rPr>
        <w:t>iga</w:t>
      </w:r>
      <w:r w:rsidR="005C3CB6">
        <w:rPr>
          <w:rFonts w:cs="Times New Roman"/>
        </w:rPr>
        <w:t xml:space="preserve"> 22</w:t>
      </w:r>
      <w:r w:rsidR="005C3CB6">
        <w:rPr>
          <w:rFonts w:cs="Times New Roman"/>
          <w:vertAlign w:val="superscript"/>
        </w:rPr>
        <w:t>3</w:t>
      </w:r>
      <w:r w:rsidR="005C3CB6">
        <w:rPr>
          <w:rFonts w:cs="Times New Roman"/>
        </w:rPr>
        <w:t xml:space="preserve"> järgmises sõnastuses:</w:t>
      </w:r>
    </w:p>
    <w:p w14:paraId="27931344" w14:textId="58B05E92" w:rsidR="005C3CB6" w:rsidRPr="005C3CB6" w:rsidRDefault="005C3CB6" w:rsidP="00A173DF">
      <w:pPr>
        <w:spacing w:after="0" w:line="240" w:lineRule="auto"/>
        <w:rPr>
          <w:rFonts w:cs="Times New Roman"/>
        </w:rPr>
      </w:pPr>
      <w:r>
        <w:rPr>
          <w:rFonts w:cs="Times New Roman"/>
        </w:rPr>
        <w:t>„</w:t>
      </w:r>
      <w:bookmarkStart w:id="59" w:name="_Hlk158640305"/>
      <w:r w:rsidR="00274CDF">
        <w:rPr>
          <w:rFonts w:cs="Times New Roman"/>
        </w:rPr>
        <w:t>22</w:t>
      </w:r>
      <w:r w:rsidR="00274CDF" w:rsidRPr="00150693">
        <w:rPr>
          <w:rFonts w:cs="Times New Roman"/>
          <w:vertAlign w:val="superscript"/>
        </w:rPr>
        <w:t>3</w:t>
      </w:r>
      <w:r w:rsidR="00274CDF">
        <w:rPr>
          <w:rFonts w:cs="Times New Roman"/>
        </w:rPr>
        <w:t xml:space="preserve">) </w:t>
      </w:r>
      <w:r w:rsidR="00AE24DA">
        <w:rPr>
          <w:rFonts w:cs="Times New Roman"/>
        </w:rPr>
        <w:t>jälgib</w:t>
      </w:r>
      <w:r>
        <w:rPr>
          <w:rFonts w:cs="Times New Roman"/>
        </w:rPr>
        <w:t xml:space="preserve"> </w:t>
      </w:r>
      <w:r w:rsidR="00673E2D">
        <w:rPr>
          <w:rFonts w:cs="Times New Roman"/>
        </w:rPr>
        <w:t xml:space="preserve">tarbimiskajas osalemise ja </w:t>
      </w:r>
      <w:r w:rsidR="00AE24DA">
        <w:rPr>
          <w:rFonts w:cs="Times New Roman"/>
        </w:rPr>
        <w:t xml:space="preserve">agregeerimise mahtusid </w:t>
      </w:r>
      <w:r w:rsidR="00673E2D">
        <w:rPr>
          <w:rFonts w:cs="Times New Roman"/>
        </w:rPr>
        <w:t>ning</w:t>
      </w:r>
      <w:r w:rsidR="00AE24DA">
        <w:rPr>
          <w:rFonts w:cs="Times New Roman"/>
        </w:rPr>
        <w:t xml:space="preserve"> turu käivitumist</w:t>
      </w:r>
      <w:bookmarkEnd w:id="59"/>
      <w:r w:rsidR="00E5426C">
        <w:rPr>
          <w:rFonts w:cs="Times New Roman"/>
        </w:rPr>
        <w:t xml:space="preserve"> ning hindab käesoleva seaduse </w:t>
      </w:r>
      <w:r w:rsidR="00E5426C" w:rsidRPr="00E5426C">
        <w:rPr>
          <w:rFonts w:cs="Times New Roman"/>
        </w:rPr>
        <w:t>§ 21</w:t>
      </w:r>
      <w:r w:rsidR="00E5426C" w:rsidRPr="00F91D5B">
        <w:rPr>
          <w:rFonts w:cs="Times New Roman"/>
          <w:vertAlign w:val="superscript"/>
        </w:rPr>
        <w:t>4</w:t>
      </w:r>
      <w:r w:rsidR="00E5426C" w:rsidRPr="00E5426C">
        <w:rPr>
          <w:rFonts w:cs="Times New Roman"/>
        </w:rPr>
        <w:t xml:space="preserve"> lõikes 3 nimetatud tingimuste uuendamise vajadust</w:t>
      </w:r>
      <w:r w:rsidR="00AE24DA">
        <w:rPr>
          <w:rFonts w:cs="Times New Roman"/>
        </w:rPr>
        <w:t>;“</w:t>
      </w:r>
      <w:r w:rsidR="006A4493">
        <w:rPr>
          <w:rFonts w:cs="Times New Roman"/>
        </w:rPr>
        <w:t>.</w:t>
      </w:r>
    </w:p>
    <w:bookmarkEnd w:id="58"/>
    <w:p w14:paraId="7C888C3F" w14:textId="77777777" w:rsidR="00D924B7" w:rsidRPr="00A045C4" w:rsidRDefault="00D924B7" w:rsidP="00A173DF">
      <w:pPr>
        <w:spacing w:after="0" w:line="240" w:lineRule="auto"/>
        <w:rPr>
          <w:rFonts w:cs="Times New Roman"/>
        </w:rPr>
      </w:pPr>
    </w:p>
    <w:p w14:paraId="3CDB02E7" w14:textId="49E0BEB8" w:rsidR="00B56975" w:rsidRDefault="00D044D4" w:rsidP="00A173DF">
      <w:pPr>
        <w:spacing w:after="0" w:line="240" w:lineRule="auto"/>
        <w:rPr>
          <w:rFonts w:cs="Times New Roman"/>
        </w:rPr>
      </w:pPr>
      <w:r w:rsidRPr="00A045C4">
        <w:rPr>
          <w:rFonts w:cs="Times New Roman"/>
          <w:b/>
          <w:bCs/>
        </w:rPr>
        <w:t>§ 2.</w:t>
      </w:r>
      <w:r w:rsidRPr="00A045C4">
        <w:rPr>
          <w:rFonts w:cs="Times New Roman"/>
        </w:rPr>
        <w:t xml:space="preserve"> </w:t>
      </w:r>
      <w:bookmarkStart w:id="60" w:name="_Hlk159502053"/>
      <w:r w:rsidRPr="00B56975">
        <w:rPr>
          <w:rFonts w:cs="Times New Roman"/>
          <w:b/>
          <w:bCs/>
        </w:rPr>
        <w:t>Alkoholi-, tubaka-, kütuse- ja elektriaktsiisi seadus</w:t>
      </w:r>
      <w:bookmarkEnd w:id="60"/>
      <w:r w:rsidR="00B56975" w:rsidRPr="00B56975">
        <w:rPr>
          <w:rFonts w:cs="Times New Roman"/>
          <w:b/>
          <w:bCs/>
        </w:rPr>
        <w:t>e muutmine</w:t>
      </w:r>
    </w:p>
    <w:p w14:paraId="0675D28B" w14:textId="77777777" w:rsidR="00B56975" w:rsidRDefault="00B56975" w:rsidP="00A173DF">
      <w:pPr>
        <w:spacing w:after="0" w:line="240" w:lineRule="auto"/>
        <w:rPr>
          <w:rFonts w:cs="Times New Roman"/>
        </w:rPr>
      </w:pPr>
    </w:p>
    <w:p w14:paraId="200C0890" w14:textId="04C8D866" w:rsidR="00D044D4" w:rsidRPr="00A045C4" w:rsidRDefault="00B56975" w:rsidP="00B56975">
      <w:pPr>
        <w:spacing w:line="240" w:lineRule="auto"/>
        <w:rPr>
          <w:rFonts w:cs="Times New Roman"/>
        </w:rPr>
      </w:pPr>
      <w:r w:rsidRPr="00B56975">
        <w:rPr>
          <w:rFonts w:cs="Times New Roman"/>
        </w:rPr>
        <w:t>Alkoholi-, tubaka-, kütuse- ja elektriaktsiisi seaduse</w:t>
      </w:r>
      <w:r>
        <w:rPr>
          <w:rFonts w:cs="Times New Roman"/>
        </w:rPr>
        <w:t xml:space="preserve"> </w:t>
      </w:r>
      <w:bookmarkStart w:id="61" w:name="_Hlk159335813"/>
      <w:r w:rsidR="005323ED">
        <w:rPr>
          <w:rFonts w:cs="Times New Roman"/>
        </w:rPr>
        <w:t>§</w:t>
      </w:r>
      <w:r w:rsidR="005323ED" w:rsidRPr="00A045C4">
        <w:rPr>
          <w:rFonts w:cs="Times New Roman"/>
        </w:rPr>
        <w:t xml:space="preserve"> </w:t>
      </w:r>
      <w:r w:rsidR="00B25D1E">
        <w:rPr>
          <w:rFonts w:cs="Times New Roman"/>
        </w:rPr>
        <w:t>24</w:t>
      </w:r>
      <w:r w:rsidR="00D044D4" w:rsidRPr="00A045C4">
        <w:rPr>
          <w:rFonts w:cs="Times New Roman"/>
        </w:rPr>
        <w:t xml:space="preserve"> </w:t>
      </w:r>
      <w:r w:rsidR="001D06F9" w:rsidRPr="00A045C4">
        <w:rPr>
          <w:rFonts w:cs="Times New Roman"/>
        </w:rPr>
        <w:t>lõi</w:t>
      </w:r>
      <w:r w:rsidR="00A4313F">
        <w:rPr>
          <w:rFonts w:cs="Times New Roman"/>
        </w:rPr>
        <w:t>g</w:t>
      </w:r>
      <w:r w:rsidR="000F32C6" w:rsidRPr="00A045C4">
        <w:rPr>
          <w:rFonts w:cs="Times New Roman"/>
        </w:rPr>
        <w:t>e</w:t>
      </w:r>
      <w:r w:rsidR="00A4313F">
        <w:rPr>
          <w:rFonts w:cs="Times New Roman"/>
        </w:rPr>
        <w:t>t</w:t>
      </w:r>
      <w:r w:rsidR="000F32C6" w:rsidRPr="00A045C4">
        <w:rPr>
          <w:rFonts w:cs="Times New Roman"/>
        </w:rPr>
        <w:t xml:space="preserve"> </w:t>
      </w:r>
      <w:r w:rsidR="008739FA">
        <w:rPr>
          <w:rFonts w:cs="Times New Roman"/>
        </w:rPr>
        <w:t>6</w:t>
      </w:r>
      <w:r w:rsidR="008739FA">
        <w:rPr>
          <w:rFonts w:cs="Times New Roman"/>
          <w:vertAlign w:val="superscript"/>
        </w:rPr>
        <w:t>3</w:t>
      </w:r>
      <w:r w:rsidR="000F32C6" w:rsidRPr="00A045C4">
        <w:rPr>
          <w:rFonts w:cs="Times New Roman"/>
        </w:rPr>
        <w:t xml:space="preserve"> </w:t>
      </w:r>
      <w:bookmarkEnd w:id="61"/>
      <w:r w:rsidR="008739FA">
        <w:rPr>
          <w:rFonts w:cs="Times New Roman"/>
        </w:rPr>
        <w:t xml:space="preserve">täiendatakse </w:t>
      </w:r>
      <w:r w:rsidR="008F4A49">
        <w:rPr>
          <w:rFonts w:cs="Times New Roman"/>
        </w:rPr>
        <w:t xml:space="preserve">pärast kolmandat lauset </w:t>
      </w:r>
      <w:r>
        <w:rPr>
          <w:rFonts w:cs="Times New Roman"/>
        </w:rPr>
        <w:t xml:space="preserve">järgmise </w:t>
      </w:r>
      <w:r w:rsidR="008739FA">
        <w:rPr>
          <w:rFonts w:cs="Times New Roman"/>
        </w:rPr>
        <w:t>lausega:</w:t>
      </w:r>
    </w:p>
    <w:p w14:paraId="544205EE" w14:textId="4EFCA756" w:rsidR="007754D6" w:rsidRDefault="001D06F9" w:rsidP="007754D6">
      <w:pPr>
        <w:spacing w:after="0" w:line="240" w:lineRule="auto"/>
        <w:rPr>
          <w:rFonts w:cs="Times New Roman"/>
        </w:rPr>
      </w:pPr>
      <w:bookmarkStart w:id="62" w:name="_Hlk159335781"/>
      <w:r w:rsidRPr="00A045C4">
        <w:rPr>
          <w:rFonts w:cs="Times New Roman"/>
        </w:rPr>
        <w:t>„</w:t>
      </w:r>
      <w:bookmarkStart w:id="63" w:name="_Hlk161935520"/>
      <w:bookmarkStart w:id="64" w:name="_Hlk159502158"/>
      <w:r w:rsidR="00BB32A7" w:rsidRPr="00BB32A7">
        <w:rPr>
          <w:rFonts w:cs="Times New Roman"/>
        </w:rPr>
        <w:t>Energiasalvestusüksuse poolt kalendrikuu lõikes tarbitud elektrienergia eest ei teki maksukohustust samal perioodil elektriaktsiisi maksjale edastatud elektrienergia ulatuses tingimusel, et elektriaktsiisi maksja tasub energiasalvestusüksuse poolt temale edastatud elektrienergia eest aktsiisi</w:t>
      </w:r>
      <w:bookmarkEnd w:id="63"/>
      <w:bookmarkEnd w:id="64"/>
      <w:r w:rsidR="008739FA">
        <w:rPr>
          <w:rFonts w:cs="Times New Roman"/>
        </w:rPr>
        <w:t>.</w:t>
      </w:r>
      <w:r w:rsidR="000E7BF2">
        <w:rPr>
          <w:rFonts w:cs="Times New Roman"/>
        </w:rPr>
        <w:t>“</w:t>
      </w:r>
      <w:bookmarkEnd w:id="62"/>
      <w:r w:rsidR="000266CF">
        <w:rPr>
          <w:rFonts w:cs="Times New Roman"/>
        </w:rPr>
        <w:t>.</w:t>
      </w:r>
    </w:p>
    <w:p w14:paraId="033E5C10" w14:textId="77777777" w:rsidR="00A13DAC" w:rsidRPr="00A045C4" w:rsidRDefault="00A13DAC" w:rsidP="007754D6">
      <w:pPr>
        <w:spacing w:after="0" w:line="240" w:lineRule="auto"/>
        <w:rPr>
          <w:rFonts w:cs="Times New Roman"/>
        </w:rPr>
      </w:pPr>
    </w:p>
    <w:p w14:paraId="517F3C2E" w14:textId="7BEB7329" w:rsidR="003C105F" w:rsidRPr="007754D6" w:rsidRDefault="00C54443" w:rsidP="00A173DF">
      <w:pPr>
        <w:spacing w:after="0" w:line="240" w:lineRule="auto"/>
        <w:rPr>
          <w:rFonts w:cs="Times New Roman"/>
          <w:b/>
          <w:bCs/>
        </w:rPr>
      </w:pPr>
      <w:r w:rsidRPr="007754D6">
        <w:rPr>
          <w:rFonts w:cs="Times New Roman"/>
          <w:b/>
          <w:bCs/>
        </w:rPr>
        <w:t xml:space="preserve">§ </w:t>
      </w:r>
      <w:r w:rsidR="00D044D4" w:rsidRPr="007754D6">
        <w:rPr>
          <w:rFonts w:cs="Times New Roman"/>
          <w:b/>
          <w:bCs/>
        </w:rPr>
        <w:t>3</w:t>
      </w:r>
      <w:r w:rsidRPr="007754D6">
        <w:rPr>
          <w:rFonts w:cs="Times New Roman"/>
          <w:b/>
          <w:bCs/>
        </w:rPr>
        <w:t xml:space="preserve">. </w:t>
      </w:r>
      <w:r w:rsidR="003C105F" w:rsidRPr="007754D6">
        <w:rPr>
          <w:rFonts w:cs="Times New Roman"/>
          <w:b/>
          <w:bCs/>
        </w:rPr>
        <w:t>Seaduse jõustumine</w:t>
      </w:r>
    </w:p>
    <w:p w14:paraId="013D29BD" w14:textId="77777777" w:rsidR="00F04ED6" w:rsidRDefault="00F04ED6" w:rsidP="00A045C4">
      <w:pPr>
        <w:spacing w:after="0" w:line="240" w:lineRule="auto"/>
        <w:rPr>
          <w:rFonts w:cs="Times New Roman"/>
          <w:b/>
        </w:rPr>
      </w:pPr>
    </w:p>
    <w:p w14:paraId="6C79213F" w14:textId="0B494350" w:rsidR="001751A6" w:rsidRPr="00A045C4" w:rsidRDefault="00C54443" w:rsidP="00A045C4">
      <w:pPr>
        <w:spacing w:after="0" w:line="240" w:lineRule="auto"/>
        <w:rPr>
          <w:rFonts w:cs="Times New Roman"/>
        </w:rPr>
      </w:pPr>
      <w:bookmarkStart w:id="65" w:name="_Hlk163565354"/>
      <w:r w:rsidRPr="00A045C4">
        <w:rPr>
          <w:rFonts w:cs="Times New Roman"/>
        </w:rPr>
        <w:t>Käesolev</w:t>
      </w:r>
      <w:r w:rsidR="00946F96">
        <w:rPr>
          <w:rFonts w:cs="Times New Roman"/>
        </w:rPr>
        <w:t>a</w:t>
      </w:r>
      <w:r w:rsidRPr="00A045C4">
        <w:rPr>
          <w:rFonts w:cs="Times New Roman"/>
        </w:rPr>
        <w:t xml:space="preserve"> </w:t>
      </w:r>
      <w:bookmarkStart w:id="66" w:name="_Hlk161144669"/>
      <w:r w:rsidRPr="00A045C4">
        <w:rPr>
          <w:rFonts w:cs="Times New Roman"/>
        </w:rPr>
        <w:t>seadus</w:t>
      </w:r>
      <w:r w:rsidR="005F4CDE">
        <w:rPr>
          <w:rFonts w:cs="Times New Roman"/>
        </w:rPr>
        <w:t>e §</w:t>
      </w:r>
      <w:r w:rsidR="00946F96">
        <w:rPr>
          <w:rFonts w:cs="Times New Roman"/>
        </w:rPr>
        <w:t xml:space="preserve"> 1 punktid</w:t>
      </w:r>
      <w:r w:rsidR="0022018D">
        <w:rPr>
          <w:rFonts w:cs="Times New Roman"/>
        </w:rPr>
        <w:t xml:space="preserve"> 7</w:t>
      </w:r>
      <w:r w:rsidR="00E67EB6">
        <w:rPr>
          <w:rFonts w:cs="Times New Roman"/>
        </w:rPr>
        <w:t xml:space="preserve">, 14, 17 </w:t>
      </w:r>
      <w:r w:rsidR="0022018D">
        <w:rPr>
          <w:rFonts w:cs="Times New Roman"/>
        </w:rPr>
        <w:t>ning § 2</w:t>
      </w:r>
      <w:r w:rsidR="003C105F" w:rsidRPr="00A045C4">
        <w:rPr>
          <w:rFonts w:cs="Times New Roman"/>
        </w:rPr>
        <w:t xml:space="preserve"> jõustu</w:t>
      </w:r>
      <w:r w:rsidR="005F4CDE">
        <w:rPr>
          <w:rFonts w:cs="Times New Roman"/>
        </w:rPr>
        <w:t>vad</w:t>
      </w:r>
      <w:r w:rsidR="003C105F" w:rsidRPr="00A045C4">
        <w:rPr>
          <w:rFonts w:cs="Times New Roman"/>
        </w:rPr>
        <w:t xml:space="preserve"> </w:t>
      </w:r>
      <w:r w:rsidR="00E7629E" w:rsidRPr="00A045C4">
        <w:rPr>
          <w:rFonts w:cs="Times New Roman"/>
        </w:rPr>
        <w:t>202</w:t>
      </w:r>
      <w:r w:rsidR="00890255">
        <w:rPr>
          <w:rFonts w:cs="Times New Roman"/>
        </w:rPr>
        <w:t>5</w:t>
      </w:r>
      <w:r w:rsidR="00E7629E" w:rsidRPr="00A045C4">
        <w:rPr>
          <w:rFonts w:cs="Times New Roman"/>
        </w:rPr>
        <w:t xml:space="preserve">. aasta </w:t>
      </w:r>
      <w:r w:rsidRPr="00A045C4">
        <w:rPr>
          <w:rFonts w:cs="Times New Roman"/>
        </w:rPr>
        <w:t xml:space="preserve">1. </w:t>
      </w:r>
      <w:r w:rsidR="007846E0">
        <w:rPr>
          <w:rFonts w:cs="Times New Roman"/>
        </w:rPr>
        <w:t>j</w:t>
      </w:r>
      <w:r w:rsidR="00890255">
        <w:rPr>
          <w:rFonts w:cs="Times New Roman"/>
        </w:rPr>
        <w:t>aanuaril</w:t>
      </w:r>
      <w:r w:rsidRPr="00A045C4">
        <w:rPr>
          <w:rFonts w:cs="Times New Roman"/>
        </w:rPr>
        <w:t>.</w:t>
      </w:r>
      <w:bookmarkEnd w:id="66"/>
      <w:bookmarkEnd w:id="65"/>
    </w:p>
    <w:sectPr w:rsidR="001751A6" w:rsidRPr="00A045C4" w:rsidSect="00261EB8">
      <w:footerReference w:type="default" r:id="rId13"/>
      <w:pgSz w:w="11906" w:h="16838"/>
      <w:pgMar w:top="1134" w:right="1134" w:bottom="567"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5-08T16:14:00Z" w:initials="KK">
    <w:p w14:paraId="6C917E18" w14:textId="77777777" w:rsidR="004E2FDA" w:rsidRDefault="004E2FDA" w:rsidP="0083433A">
      <w:pPr>
        <w:pStyle w:val="Kommentaaritekst"/>
        <w:jc w:val="left"/>
      </w:pPr>
      <w:r>
        <w:rPr>
          <w:rStyle w:val="Kommentaariviide"/>
        </w:rPr>
        <w:annotationRef/>
      </w:r>
      <w:r>
        <w:t xml:space="preserve">Praegu on §-s 3 terminid esitatud tähestiku järjekorras. Võimaluse korral tuleks seda süsteemi ka täienduste korral järgida. Seepärast soovitame esitada uus termin punktina 6-1 ehk bilansilepingu ja edastamise vahel. </w:t>
      </w:r>
    </w:p>
  </w:comment>
  <w:comment w:id="10" w:author="Katariina Kärsten" w:date="2024-05-08T16:31:00Z" w:initials="KK">
    <w:p w14:paraId="10BEC260" w14:textId="77777777" w:rsidR="00DA6597" w:rsidRDefault="00DA6597" w:rsidP="003251A7">
      <w:pPr>
        <w:pStyle w:val="Kommentaaritekst"/>
        <w:jc w:val="left"/>
      </w:pPr>
      <w:r>
        <w:rPr>
          <w:rStyle w:val="Kommentaariviide"/>
        </w:rPr>
        <w:annotationRef/>
      </w:r>
      <w:r>
        <w:t xml:space="preserve">Kas nii? Praegu ei ole sõnastusest aru saada, kes kellele kulusid tekitas. </w:t>
      </w:r>
    </w:p>
  </w:comment>
  <w:comment w:id="17" w:author="Katariina Kärsten" w:date="2024-05-08T16:25:00Z" w:initials="KK">
    <w:p w14:paraId="65E8D8FC" w14:textId="02E4528C" w:rsidR="00251374" w:rsidRDefault="00251374" w:rsidP="00EE089B">
      <w:pPr>
        <w:pStyle w:val="Kommentaaritekst"/>
        <w:jc w:val="left"/>
      </w:pPr>
      <w:r>
        <w:rPr>
          <w:rStyle w:val="Kommentaariviide"/>
        </w:rPr>
        <w:annotationRef/>
      </w:r>
      <w:r>
        <w:t xml:space="preserve">Pikka sidekriipsu kasutame juhul, kui soovime hõlmata vahemikku, st kolme ja enamat lõiget (või muud struktuuriüksust). Kui hõlmatavaid lõikeid on kaks, siis kasutame sidesõna </w:t>
      </w:r>
      <w:r>
        <w:rPr>
          <w:i/>
          <w:iCs/>
        </w:rPr>
        <w:t>ja</w:t>
      </w:r>
      <w:r>
        <w:t xml:space="preserve">. </w:t>
      </w:r>
    </w:p>
  </w:comment>
  <w:comment w:id="23" w:author="Katariina Kärsten" w:date="2024-05-08T16:22:00Z" w:initials="KK">
    <w:p w14:paraId="77F3FC84" w14:textId="2516C8D8" w:rsidR="00251374" w:rsidRDefault="00251374" w:rsidP="009A1C80">
      <w:pPr>
        <w:pStyle w:val="Kommentaaritekst"/>
        <w:jc w:val="left"/>
      </w:pPr>
      <w:r>
        <w:rPr>
          <w:rStyle w:val="Kommentaariviide"/>
        </w:rPr>
        <w:annotationRef/>
      </w:r>
      <w:r>
        <w:t xml:space="preserve">Kohustusi ei saa kehtestada Konkurentsiameti haldusaktiga. Haldusevälistele isikutele kohalduvad kohustused tuleb reguleerida õigustloova aktiga, st see peab jääma vähemalt ministri määrusesse vastava volitusnormi alusel. </w:t>
      </w:r>
    </w:p>
  </w:comment>
  <w:comment w:id="25" w:author="Katariina Kärsten" w:date="2024-05-08T16:23:00Z" w:initials="KK">
    <w:p w14:paraId="27BC422A" w14:textId="77777777" w:rsidR="00251374" w:rsidRDefault="00251374" w:rsidP="00EE627B">
      <w:pPr>
        <w:pStyle w:val="Kommentaaritekst"/>
        <w:jc w:val="left"/>
      </w:pPr>
      <w:r>
        <w:rPr>
          <w:rStyle w:val="Kommentaariviide"/>
        </w:rPr>
        <w:annotationRef/>
      </w:r>
      <w:r>
        <w:t xml:space="preserve">Ka hüvitise arvutamise põhimõtted on regulatsioon, mida ei saa kehtestada haldusaktiga, vaid tuleb kehtestada õigustloova aktiga -  seadusega või seaduses sisalduva volitusnormi alusel määrusega. </w:t>
      </w:r>
    </w:p>
  </w:comment>
  <w:comment w:id="24" w:author="Katariina Kärsten" w:date="2024-05-08T16:33:00Z" w:initials="KK">
    <w:p w14:paraId="51BF6B5C" w14:textId="77777777" w:rsidR="00DA6597" w:rsidRDefault="00DA6597" w:rsidP="002F0E7A">
      <w:pPr>
        <w:pStyle w:val="Kommentaaritekst"/>
        <w:jc w:val="left"/>
      </w:pPr>
      <w:r>
        <w:rPr>
          <w:rStyle w:val="Kommentaariviide"/>
        </w:rPr>
        <w:annotationRef/>
      </w:r>
      <w:r>
        <w:t xml:space="preserve">Sätte sisu ei ole arusaadav. Kas otsest kahju saab tarbija või bilansihaldur? Kas hüvitist peaks maksma tarbija või bilansihaldur? Palume üle vaadata ja ümber sõnastada. </w:t>
      </w:r>
    </w:p>
  </w:comment>
  <w:comment w:id="28" w:author="Katariina Kärsten" w:date="2024-05-08T16:35:00Z" w:initials="KK">
    <w:p w14:paraId="61E52F86" w14:textId="77777777" w:rsidR="00DA6597" w:rsidRDefault="00DA6597" w:rsidP="0032423B">
      <w:pPr>
        <w:pStyle w:val="Kommentaaritekst"/>
        <w:jc w:val="left"/>
      </w:pPr>
      <w:r>
        <w:rPr>
          <w:rStyle w:val="Kommentaariviide"/>
        </w:rPr>
        <w:annotationRef/>
      </w:r>
      <w:r>
        <w:t xml:space="preserve">Seaduses kasutatakse üldjuhul kindlat kõneviisi (HÕNTE § 15 lg 3 ls 1). Siin ei ole tingiva kõneviisi kasutamine põhjendatud. </w:t>
      </w:r>
    </w:p>
  </w:comment>
  <w:comment w:id="34" w:author="Katariina Kärsten" w:date="2024-05-08T16:37:00Z" w:initials="KK">
    <w:p w14:paraId="45FE59D2" w14:textId="77777777" w:rsidR="00DA6597" w:rsidRDefault="00DA6597" w:rsidP="006058B6">
      <w:pPr>
        <w:pStyle w:val="Kommentaaritekst"/>
        <w:jc w:val="left"/>
      </w:pPr>
      <w:r>
        <w:rPr>
          <w:rStyle w:val="Kommentaariviide"/>
        </w:rPr>
        <w:annotationRef/>
      </w:r>
      <w:r>
        <w:t>Koma</w:t>
      </w:r>
    </w:p>
  </w:comment>
  <w:comment w:id="41" w:author="Katariina Kärsten" w:date="2024-05-08T16:12:00Z" w:initials="KK">
    <w:p w14:paraId="791B6FB5" w14:textId="6F7BB5BC" w:rsidR="004E2FDA" w:rsidRDefault="004E2FDA" w:rsidP="000B119F">
      <w:pPr>
        <w:pStyle w:val="Kommentaaritekst"/>
        <w:jc w:val="left"/>
      </w:pPr>
      <w:r>
        <w:rPr>
          <w:rStyle w:val="Kommentaariviide"/>
        </w:rPr>
        <w:annotationRef/>
      </w:r>
      <w:r>
        <w:t xml:space="preserve">Jutumärgid ja semikoolon muutmispunkti lõppu. </w:t>
      </w:r>
    </w:p>
  </w:comment>
  <w:comment w:id="44" w:author="Katariina Kärsten" w:date="2024-05-08T16:47:00Z" w:initials="KK">
    <w:p w14:paraId="1886D477" w14:textId="77777777" w:rsidR="008A588B" w:rsidRDefault="008A588B" w:rsidP="009142E8">
      <w:pPr>
        <w:pStyle w:val="Kommentaaritekst"/>
        <w:jc w:val="left"/>
      </w:pPr>
      <w:r>
        <w:rPr>
          <w:rStyle w:val="Kommentaariviide"/>
        </w:rPr>
        <w:annotationRef/>
      </w:r>
      <w:r>
        <w:t xml:space="preserve">Mis õiguslik tähendus on Konkurentsiameti taotlusel? Üldjuhul haldusorgan ei esita haldusvälistele isikutele taotlusi. Kas silmas peetakse ettekirjutust? Sel juhul tuleb norm ka nõnda sõnastada. </w:t>
      </w:r>
    </w:p>
  </w:comment>
  <w:comment w:id="45" w:author="Katariina Kärsten" w:date="2024-05-08T16:49:00Z" w:initials="KK">
    <w:p w14:paraId="503FF71F" w14:textId="77777777" w:rsidR="00A07EEA" w:rsidRDefault="008A588B" w:rsidP="00B65C5B">
      <w:pPr>
        <w:pStyle w:val="Kommentaaritekst"/>
        <w:jc w:val="left"/>
      </w:pPr>
      <w:r>
        <w:rPr>
          <w:rStyle w:val="Kommentaariviide"/>
        </w:rPr>
        <w:annotationRef/>
      </w:r>
      <w:r w:rsidR="00A07EEA">
        <w:t xml:space="preserve">Terminit </w:t>
      </w:r>
      <w:r w:rsidR="00A07EEA">
        <w:rPr>
          <w:i/>
          <w:iCs/>
        </w:rPr>
        <w:t>sidusettevõtja</w:t>
      </w:r>
      <w:r w:rsidR="00A07EEA">
        <w:t xml:space="preserve"> kasutatakse ka ELTS § 44 lõikes 4-1. Termin tuleks muuta ka seal, palume eelnõusse vastav säte lisada. </w:t>
      </w:r>
    </w:p>
  </w:comment>
  <w:comment w:id="46" w:author="Katariina Kärsten" w:date="2024-05-08T16:55:00Z" w:initials="KK">
    <w:p w14:paraId="1F81468D" w14:textId="16C9550F" w:rsidR="006001B1" w:rsidRDefault="006001B1" w:rsidP="001B7C4C">
      <w:pPr>
        <w:pStyle w:val="Kommentaaritekst"/>
        <w:jc w:val="left"/>
      </w:pPr>
      <w:r>
        <w:rPr>
          <w:rStyle w:val="Kommentaariviide"/>
        </w:rPr>
        <w:annotationRef/>
      </w:r>
      <w:r>
        <w:t xml:space="preserve">Mis õiguslik tähendus on Konkurentsiameti ettepanekul? Kui see on ettevõtjale siduv, siis on tegemist ettekirjutusega ja see tuleb normis ka nõnda sõnastada. Kui ettepanek ei ole siduv, siis ei ole seda vaja normis eraldi nimetada, sest ettepanekuid õiguskuulekaks tegevuseks võib haldusorgan teha ka ilma spetsiifilise õigusliku aluseta, lihtsalt toiminguna HMS alusel. </w:t>
      </w:r>
    </w:p>
  </w:comment>
  <w:comment w:id="49" w:author="Katariina Kärsten" w:date="2024-05-08T17:00:00Z" w:initials="KK">
    <w:p w14:paraId="35D13B77" w14:textId="77777777" w:rsidR="006001B1" w:rsidRDefault="006001B1" w:rsidP="001E2F14">
      <w:pPr>
        <w:pStyle w:val="Kommentaaritekst"/>
        <w:jc w:val="left"/>
      </w:pPr>
      <w:r>
        <w:rPr>
          <w:rStyle w:val="Kommentaariviide"/>
        </w:rPr>
        <w:annotationRef/>
      </w:r>
      <w:r>
        <w:t>Koma</w:t>
      </w:r>
    </w:p>
  </w:comment>
  <w:comment w:id="56" w:author="Katariina Kärsten" w:date="2024-05-08T17:12:00Z" w:initials="KK">
    <w:p w14:paraId="690CAFF3" w14:textId="77777777" w:rsidR="003C1889" w:rsidRDefault="003C1889" w:rsidP="00780E77">
      <w:pPr>
        <w:pStyle w:val="Kommentaaritekst"/>
        <w:jc w:val="left"/>
      </w:pPr>
      <w:r>
        <w:rPr>
          <w:rStyle w:val="Kommentaariviide"/>
        </w:rPr>
        <w:annotationRef/>
      </w:r>
      <w:r>
        <w:t xml:space="preserve">ELTS § 89 lg 1-3 räägivad lepingu ühepoolsest muutmisest. Uus lisatav säte ütleb aga, et kui tegu on dünaamilise elektrihinnaga lepinguga, siis seda ei tohi võrguettevõtja ühepoolselt teha. See on põhimõtteline erinevus lg-tes 1-3 sätestatust. Selguse ja arusaadavuse huvides soovitame see säte esitada eraldi lõikes. Säte ei sobi sisuliselt lõikesse 4, mis räägib lepingu muudatustest teavitamisest.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917E18" w15:done="0"/>
  <w15:commentEx w15:paraId="10BEC260" w15:done="0"/>
  <w15:commentEx w15:paraId="65E8D8FC" w15:done="0"/>
  <w15:commentEx w15:paraId="77F3FC84" w15:done="0"/>
  <w15:commentEx w15:paraId="27BC422A" w15:done="0"/>
  <w15:commentEx w15:paraId="51BF6B5C" w15:done="0"/>
  <w15:commentEx w15:paraId="61E52F86" w15:done="0"/>
  <w15:commentEx w15:paraId="45FE59D2" w15:done="0"/>
  <w15:commentEx w15:paraId="791B6FB5" w15:done="0"/>
  <w15:commentEx w15:paraId="1886D477" w15:done="0"/>
  <w15:commentEx w15:paraId="503FF71F" w15:done="0"/>
  <w15:commentEx w15:paraId="1F81468D" w15:done="0"/>
  <w15:commentEx w15:paraId="35D13B77" w15:done="0"/>
  <w15:commentEx w15:paraId="690CAF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6237B" w16cex:dateUtc="2024-05-08T13:14:00Z"/>
  <w16cex:commentExtensible w16cex:durableId="29E62769" w16cex:dateUtc="2024-05-08T13:31:00Z"/>
  <w16cex:commentExtensible w16cex:durableId="29E6260C" w16cex:dateUtc="2024-05-08T13:25:00Z"/>
  <w16cex:commentExtensible w16cex:durableId="29E62538" w16cex:dateUtc="2024-05-08T13:22:00Z"/>
  <w16cex:commentExtensible w16cex:durableId="29E62580" w16cex:dateUtc="2024-05-08T13:23:00Z"/>
  <w16cex:commentExtensible w16cex:durableId="29E627CA" w16cex:dateUtc="2024-05-08T13:33:00Z"/>
  <w16cex:commentExtensible w16cex:durableId="29E6286F" w16cex:dateUtc="2024-05-08T13:35:00Z"/>
  <w16cex:commentExtensible w16cex:durableId="29E628D9" w16cex:dateUtc="2024-05-08T13:37:00Z"/>
  <w16cex:commentExtensible w16cex:durableId="29E622D7" w16cex:dateUtc="2024-05-08T13:12:00Z"/>
  <w16cex:commentExtensible w16cex:durableId="29E62B3B" w16cex:dateUtc="2024-05-08T13:47:00Z"/>
  <w16cex:commentExtensible w16cex:durableId="29E62B7C" w16cex:dateUtc="2024-05-08T13:49:00Z"/>
  <w16cex:commentExtensible w16cex:durableId="29E62CFF" w16cex:dateUtc="2024-05-08T13:55:00Z"/>
  <w16cex:commentExtensible w16cex:durableId="29E62E30" w16cex:dateUtc="2024-05-08T14:00:00Z"/>
  <w16cex:commentExtensible w16cex:durableId="29E630F5" w16cex:dateUtc="2024-05-08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917E18" w16cid:durableId="29E6237B"/>
  <w16cid:commentId w16cid:paraId="10BEC260" w16cid:durableId="29E62769"/>
  <w16cid:commentId w16cid:paraId="65E8D8FC" w16cid:durableId="29E6260C"/>
  <w16cid:commentId w16cid:paraId="77F3FC84" w16cid:durableId="29E62538"/>
  <w16cid:commentId w16cid:paraId="27BC422A" w16cid:durableId="29E62580"/>
  <w16cid:commentId w16cid:paraId="51BF6B5C" w16cid:durableId="29E627CA"/>
  <w16cid:commentId w16cid:paraId="61E52F86" w16cid:durableId="29E6286F"/>
  <w16cid:commentId w16cid:paraId="45FE59D2" w16cid:durableId="29E628D9"/>
  <w16cid:commentId w16cid:paraId="791B6FB5" w16cid:durableId="29E622D7"/>
  <w16cid:commentId w16cid:paraId="1886D477" w16cid:durableId="29E62B3B"/>
  <w16cid:commentId w16cid:paraId="503FF71F" w16cid:durableId="29E62B7C"/>
  <w16cid:commentId w16cid:paraId="1F81468D" w16cid:durableId="29E62CFF"/>
  <w16cid:commentId w16cid:paraId="35D13B77" w16cid:durableId="29E62E30"/>
  <w16cid:commentId w16cid:paraId="690CAFF3" w16cid:durableId="29E630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D7822" w14:textId="77777777" w:rsidR="00A929FB" w:rsidRDefault="00A929FB">
      <w:pPr>
        <w:spacing w:after="0" w:line="240" w:lineRule="auto"/>
      </w:pPr>
      <w:r>
        <w:separator/>
      </w:r>
    </w:p>
  </w:endnote>
  <w:endnote w:type="continuationSeparator" w:id="0">
    <w:p w14:paraId="21B1F05F" w14:textId="77777777" w:rsidR="00A929FB" w:rsidRDefault="00A929FB">
      <w:pPr>
        <w:spacing w:after="0" w:line="240" w:lineRule="auto"/>
      </w:pPr>
      <w:r>
        <w:continuationSeparator/>
      </w:r>
    </w:p>
  </w:endnote>
  <w:endnote w:type="continuationNotice" w:id="1">
    <w:p w14:paraId="5B854317" w14:textId="77777777" w:rsidR="002946AD" w:rsidRDefault="002946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default"/>
    <w:sig w:usb0="00000000" w:usb1="00000000"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904477"/>
      <w:docPartObj>
        <w:docPartGallery w:val="AutoText"/>
      </w:docPartObj>
    </w:sdtPr>
    <w:sdtEndPr/>
    <w:sdtContent>
      <w:p w14:paraId="5DAC4180" w14:textId="18664192" w:rsidR="00A929FB" w:rsidRDefault="00A929FB">
        <w:pPr>
          <w:pStyle w:val="Jalus"/>
          <w:jc w:val="center"/>
        </w:pPr>
        <w:r>
          <w:fldChar w:fldCharType="begin"/>
        </w:r>
        <w:r>
          <w:instrText>PAGE   \* MERGEFORMAT</w:instrText>
        </w:r>
        <w:r>
          <w:fldChar w:fldCharType="separate"/>
        </w:r>
        <w:r w:rsidR="00FA1EDC">
          <w:rPr>
            <w:noProof/>
          </w:rPr>
          <w:t>14</w:t>
        </w:r>
        <w:r>
          <w:fldChar w:fldCharType="end"/>
        </w:r>
      </w:p>
    </w:sdtContent>
  </w:sdt>
  <w:p w14:paraId="3459AF9B" w14:textId="77777777" w:rsidR="00A929FB" w:rsidRDefault="00A929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99F03" w14:textId="77777777" w:rsidR="00A929FB" w:rsidRDefault="00A929FB">
      <w:pPr>
        <w:spacing w:after="0" w:line="240" w:lineRule="auto"/>
      </w:pPr>
      <w:r>
        <w:separator/>
      </w:r>
    </w:p>
  </w:footnote>
  <w:footnote w:type="continuationSeparator" w:id="0">
    <w:p w14:paraId="73D5451E" w14:textId="77777777" w:rsidR="00A929FB" w:rsidRDefault="00A929FB">
      <w:pPr>
        <w:spacing w:after="0" w:line="240" w:lineRule="auto"/>
      </w:pPr>
      <w:r>
        <w:continuationSeparator/>
      </w:r>
    </w:p>
  </w:footnote>
  <w:footnote w:type="continuationNotice" w:id="1">
    <w:p w14:paraId="665A38DA" w14:textId="77777777" w:rsidR="002946AD" w:rsidRDefault="002946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22064F"/>
    <w:multiLevelType w:val="singleLevel"/>
    <w:tmpl w:val="F222064F"/>
    <w:lvl w:ilvl="0">
      <w:start w:val="38"/>
      <w:numFmt w:val="decimal"/>
      <w:suff w:val="space"/>
      <w:lvlText w:val="%1)"/>
      <w:lvlJc w:val="left"/>
    </w:lvl>
  </w:abstractNum>
  <w:abstractNum w:abstractNumId="1" w15:restartNumberingAfterBreak="0">
    <w:nsid w:val="03883102"/>
    <w:multiLevelType w:val="multilevel"/>
    <w:tmpl w:val="03883102"/>
    <w:lvl w:ilvl="0">
      <w:start w:val="1"/>
      <w:numFmt w:val="decimal"/>
      <w:pStyle w:val="Pealkiri4"/>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F009A4"/>
    <w:multiLevelType w:val="hybridMultilevel"/>
    <w:tmpl w:val="5C8E29D2"/>
    <w:lvl w:ilvl="0" w:tplc="AC8021F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9D4EE05"/>
    <w:multiLevelType w:val="singleLevel"/>
    <w:tmpl w:val="29D4EE05"/>
    <w:lvl w:ilvl="0">
      <w:start w:val="1"/>
      <w:numFmt w:val="decimal"/>
      <w:suff w:val="space"/>
      <w:lvlText w:val="%1)"/>
      <w:lvlJc w:val="left"/>
    </w:lvl>
  </w:abstractNum>
  <w:abstractNum w:abstractNumId="4" w15:restartNumberingAfterBreak="0">
    <w:nsid w:val="2C1E288A"/>
    <w:multiLevelType w:val="hybridMultilevel"/>
    <w:tmpl w:val="15444958"/>
    <w:lvl w:ilvl="0" w:tplc="5DD8BB2C">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12A4B54"/>
    <w:multiLevelType w:val="hybridMultilevel"/>
    <w:tmpl w:val="DA66F9F6"/>
    <w:lvl w:ilvl="0" w:tplc="3FDAF9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C946E9"/>
    <w:multiLevelType w:val="hybridMultilevel"/>
    <w:tmpl w:val="CCB60678"/>
    <w:lvl w:ilvl="0" w:tplc="2CB0BC84">
      <w:start w:val="1"/>
      <w:numFmt w:val="decimal"/>
      <w:lvlText w:val="%1)"/>
      <w:lvlJc w:val="left"/>
      <w:pPr>
        <w:ind w:left="720" w:hanging="360"/>
      </w:pPr>
      <w:rPr>
        <w:rFonts w:eastAsiaTheme="minorEastAsia" w:cstheme="minorBidi"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EC05D2"/>
    <w:multiLevelType w:val="hybridMultilevel"/>
    <w:tmpl w:val="F7367E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335F8F"/>
    <w:multiLevelType w:val="hybridMultilevel"/>
    <w:tmpl w:val="E6C0F876"/>
    <w:lvl w:ilvl="0" w:tplc="E294EC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E25425"/>
    <w:multiLevelType w:val="hybridMultilevel"/>
    <w:tmpl w:val="478A0330"/>
    <w:lvl w:ilvl="0" w:tplc="6B0E893C">
      <w:start w:val="11"/>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AE63E9D"/>
    <w:multiLevelType w:val="hybridMultilevel"/>
    <w:tmpl w:val="87B49B82"/>
    <w:lvl w:ilvl="0" w:tplc="154670B6">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BD64A91"/>
    <w:multiLevelType w:val="hybridMultilevel"/>
    <w:tmpl w:val="3DB24F64"/>
    <w:lvl w:ilvl="0" w:tplc="3118B6E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26B5E5"/>
    <w:multiLevelType w:val="singleLevel"/>
    <w:tmpl w:val="6E26B5E5"/>
    <w:lvl w:ilvl="0">
      <w:start w:val="1"/>
      <w:numFmt w:val="decimal"/>
      <w:suff w:val="space"/>
      <w:lvlText w:val="(%1)"/>
      <w:lvlJc w:val="left"/>
    </w:lvl>
  </w:abstractNum>
  <w:abstractNum w:abstractNumId="13" w15:restartNumberingAfterBreak="0">
    <w:nsid w:val="70152C32"/>
    <w:multiLevelType w:val="hybridMultilevel"/>
    <w:tmpl w:val="8C8C6AA2"/>
    <w:lvl w:ilvl="0" w:tplc="8CA8A74C">
      <w:start w:val="1"/>
      <w:numFmt w:val="decimal"/>
      <w:lvlText w:val="(%1)"/>
      <w:lvlJc w:val="left"/>
      <w:pPr>
        <w:ind w:left="804" w:hanging="44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4C80111"/>
    <w:multiLevelType w:val="hybridMultilevel"/>
    <w:tmpl w:val="50BCD012"/>
    <w:lvl w:ilvl="0" w:tplc="AADC3854">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D241482"/>
    <w:multiLevelType w:val="hybridMultilevel"/>
    <w:tmpl w:val="4566E736"/>
    <w:lvl w:ilvl="0" w:tplc="FCA259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00893543">
    <w:abstractNumId w:val="1"/>
  </w:num>
  <w:num w:numId="2" w16cid:durableId="2060350156">
    <w:abstractNumId w:val="3"/>
  </w:num>
  <w:num w:numId="3" w16cid:durableId="282156446">
    <w:abstractNumId w:val="0"/>
  </w:num>
  <w:num w:numId="4" w16cid:durableId="474951064">
    <w:abstractNumId w:val="12"/>
  </w:num>
  <w:num w:numId="5" w16cid:durableId="1574847994">
    <w:abstractNumId w:val="15"/>
  </w:num>
  <w:num w:numId="6" w16cid:durableId="1998609091">
    <w:abstractNumId w:val="14"/>
  </w:num>
  <w:num w:numId="7" w16cid:durableId="1576469536">
    <w:abstractNumId w:val="8"/>
  </w:num>
  <w:num w:numId="8" w16cid:durableId="1836258452">
    <w:abstractNumId w:val="13"/>
  </w:num>
  <w:num w:numId="9" w16cid:durableId="1924484584">
    <w:abstractNumId w:val="4"/>
  </w:num>
  <w:num w:numId="10" w16cid:durableId="1266383443">
    <w:abstractNumId w:val="9"/>
  </w:num>
  <w:num w:numId="11" w16cid:durableId="922766338">
    <w:abstractNumId w:val="10"/>
  </w:num>
  <w:num w:numId="12" w16cid:durableId="250041601">
    <w:abstractNumId w:val="11"/>
  </w:num>
  <w:num w:numId="13" w16cid:durableId="457602186">
    <w:abstractNumId w:val="5"/>
  </w:num>
  <w:num w:numId="14" w16cid:durableId="911543749">
    <w:abstractNumId w:val="7"/>
  </w:num>
  <w:num w:numId="15" w16cid:durableId="1533302020">
    <w:abstractNumId w:val="2"/>
  </w:num>
  <w:num w:numId="16" w16cid:durableId="48412597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hideSpellingErrors/>
  <w:hideGrammaticalErrors/>
  <w:proofState w:spelling="clean" w:grammar="clean"/>
  <w:trackRevisions/>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2"/>
    <w:rsid w:val="00000A73"/>
    <w:rsid w:val="00000DC1"/>
    <w:rsid w:val="000010CD"/>
    <w:rsid w:val="0000115C"/>
    <w:rsid w:val="0000183D"/>
    <w:rsid w:val="00002FD3"/>
    <w:rsid w:val="000030D6"/>
    <w:rsid w:val="00004BE7"/>
    <w:rsid w:val="00004D01"/>
    <w:rsid w:val="00004D1D"/>
    <w:rsid w:val="0000557B"/>
    <w:rsid w:val="00005DFD"/>
    <w:rsid w:val="000073A7"/>
    <w:rsid w:val="00007A0C"/>
    <w:rsid w:val="000107C2"/>
    <w:rsid w:val="00010874"/>
    <w:rsid w:val="00010BC5"/>
    <w:rsid w:val="000111F4"/>
    <w:rsid w:val="0001156F"/>
    <w:rsid w:val="000119BE"/>
    <w:rsid w:val="00011BCB"/>
    <w:rsid w:val="00011D48"/>
    <w:rsid w:val="00012403"/>
    <w:rsid w:val="00012AE4"/>
    <w:rsid w:val="0001334A"/>
    <w:rsid w:val="000146A0"/>
    <w:rsid w:val="00014A3A"/>
    <w:rsid w:val="000152AD"/>
    <w:rsid w:val="00015A2D"/>
    <w:rsid w:val="00017222"/>
    <w:rsid w:val="0001766E"/>
    <w:rsid w:val="0002014E"/>
    <w:rsid w:val="00021426"/>
    <w:rsid w:val="00021AD6"/>
    <w:rsid w:val="00023133"/>
    <w:rsid w:val="00023A2D"/>
    <w:rsid w:val="00023ED0"/>
    <w:rsid w:val="00023F0E"/>
    <w:rsid w:val="000253D0"/>
    <w:rsid w:val="0002542A"/>
    <w:rsid w:val="000266CF"/>
    <w:rsid w:val="00027A1B"/>
    <w:rsid w:val="00027A44"/>
    <w:rsid w:val="000307B7"/>
    <w:rsid w:val="00030BA6"/>
    <w:rsid w:val="00030EBB"/>
    <w:rsid w:val="0003144E"/>
    <w:rsid w:val="0003196D"/>
    <w:rsid w:val="0003294D"/>
    <w:rsid w:val="00032EFB"/>
    <w:rsid w:val="0003341E"/>
    <w:rsid w:val="0003346D"/>
    <w:rsid w:val="00034D0D"/>
    <w:rsid w:val="0003505D"/>
    <w:rsid w:val="0003583D"/>
    <w:rsid w:val="000359E2"/>
    <w:rsid w:val="000369ED"/>
    <w:rsid w:val="00037863"/>
    <w:rsid w:val="00037EA8"/>
    <w:rsid w:val="00040109"/>
    <w:rsid w:val="00040994"/>
    <w:rsid w:val="00040FB8"/>
    <w:rsid w:val="00042332"/>
    <w:rsid w:val="00042F68"/>
    <w:rsid w:val="0004425E"/>
    <w:rsid w:val="00044480"/>
    <w:rsid w:val="000444EA"/>
    <w:rsid w:val="000454AB"/>
    <w:rsid w:val="000456BA"/>
    <w:rsid w:val="00046C8C"/>
    <w:rsid w:val="000471ED"/>
    <w:rsid w:val="00050EE2"/>
    <w:rsid w:val="000519B2"/>
    <w:rsid w:val="00051EF3"/>
    <w:rsid w:val="00052AE0"/>
    <w:rsid w:val="00052FAF"/>
    <w:rsid w:val="00053221"/>
    <w:rsid w:val="00053B1E"/>
    <w:rsid w:val="000545E8"/>
    <w:rsid w:val="0005508A"/>
    <w:rsid w:val="00060337"/>
    <w:rsid w:val="00060428"/>
    <w:rsid w:val="0006094E"/>
    <w:rsid w:val="00060F7A"/>
    <w:rsid w:val="0006130B"/>
    <w:rsid w:val="000624B8"/>
    <w:rsid w:val="00062722"/>
    <w:rsid w:val="000627E0"/>
    <w:rsid w:val="00062891"/>
    <w:rsid w:val="00062AD4"/>
    <w:rsid w:val="000631B0"/>
    <w:rsid w:val="0006334C"/>
    <w:rsid w:val="00065511"/>
    <w:rsid w:val="0006589B"/>
    <w:rsid w:val="00066E42"/>
    <w:rsid w:val="00070F38"/>
    <w:rsid w:val="000713B5"/>
    <w:rsid w:val="000721F6"/>
    <w:rsid w:val="0007227D"/>
    <w:rsid w:val="0007309A"/>
    <w:rsid w:val="0007319A"/>
    <w:rsid w:val="000732ED"/>
    <w:rsid w:val="0007349B"/>
    <w:rsid w:val="00073A6B"/>
    <w:rsid w:val="00073F29"/>
    <w:rsid w:val="00074475"/>
    <w:rsid w:val="00074CC8"/>
    <w:rsid w:val="0007607A"/>
    <w:rsid w:val="00076B7E"/>
    <w:rsid w:val="00077528"/>
    <w:rsid w:val="00077B92"/>
    <w:rsid w:val="00077F85"/>
    <w:rsid w:val="00080B3E"/>
    <w:rsid w:val="000829F3"/>
    <w:rsid w:val="00083CC8"/>
    <w:rsid w:val="00083D61"/>
    <w:rsid w:val="000844BA"/>
    <w:rsid w:val="00084D85"/>
    <w:rsid w:val="00086951"/>
    <w:rsid w:val="000900BB"/>
    <w:rsid w:val="00090728"/>
    <w:rsid w:val="00090A7B"/>
    <w:rsid w:val="000914A8"/>
    <w:rsid w:val="0009339B"/>
    <w:rsid w:val="00093B5E"/>
    <w:rsid w:val="00094125"/>
    <w:rsid w:val="00095103"/>
    <w:rsid w:val="000953CF"/>
    <w:rsid w:val="00096CCD"/>
    <w:rsid w:val="00096F77"/>
    <w:rsid w:val="0009740D"/>
    <w:rsid w:val="0009749A"/>
    <w:rsid w:val="00097A06"/>
    <w:rsid w:val="000A0F0F"/>
    <w:rsid w:val="000A25D4"/>
    <w:rsid w:val="000A3699"/>
    <w:rsid w:val="000A3963"/>
    <w:rsid w:val="000A4479"/>
    <w:rsid w:val="000A4A82"/>
    <w:rsid w:val="000A4F55"/>
    <w:rsid w:val="000A4FE5"/>
    <w:rsid w:val="000A554C"/>
    <w:rsid w:val="000A5ED5"/>
    <w:rsid w:val="000A6787"/>
    <w:rsid w:val="000A7079"/>
    <w:rsid w:val="000B206D"/>
    <w:rsid w:val="000B2245"/>
    <w:rsid w:val="000B2697"/>
    <w:rsid w:val="000B2933"/>
    <w:rsid w:val="000B3386"/>
    <w:rsid w:val="000B3DB6"/>
    <w:rsid w:val="000B508F"/>
    <w:rsid w:val="000B5D08"/>
    <w:rsid w:val="000B6AB0"/>
    <w:rsid w:val="000B7912"/>
    <w:rsid w:val="000C00D1"/>
    <w:rsid w:val="000C01A6"/>
    <w:rsid w:val="000C0D98"/>
    <w:rsid w:val="000C1837"/>
    <w:rsid w:val="000C1966"/>
    <w:rsid w:val="000C1AF2"/>
    <w:rsid w:val="000C2453"/>
    <w:rsid w:val="000C2AC7"/>
    <w:rsid w:val="000C2F0C"/>
    <w:rsid w:val="000C37E6"/>
    <w:rsid w:val="000C3879"/>
    <w:rsid w:val="000C43C9"/>
    <w:rsid w:val="000C45A5"/>
    <w:rsid w:val="000C4733"/>
    <w:rsid w:val="000C4E88"/>
    <w:rsid w:val="000C4F7C"/>
    <w:rsid w:val="000C7286"/>
    <w:rsid w:val="000C74E7"/>
    <w:rsid w:val="000C772B"/>
    <w:rsid w:val="000C7DBD"/>
    <w:rsid w:val="000D08F2"/>
    <w:rsid w:val="000D1057"/>
    <w:rsid w:val="000D315E"/>
    <w:rsid w:val="000D366C"/>
    <w:rsid w:val="000D3720"/>
    <w:rsid w:val="000D430B"/>
    <w:rsid w:val="000D4C67"/>
    <w:rsid w:val="000D62F7"/>
    <w:rsid w:val="000D6CA9"/>
    <w:rsid w:val="000D6F42"/>
    <w:rsid w:val="000D6FFA"/>
    <w:rsid w:val="000D7777"/>
    <w:rsid w:val="000E0108"/>
    <w:rsid w:val="000E0742"/>
    <w:rsid w:val="000E0C77"/>
    <w:rsid w:val="000E0CA9"/>
    <w:rsid w:val="000E12D1"/>
    <w:rsid w:val="000E12D9"/>
    <w:rsid w:val="000E3128"/>
    <w:rsid w:val="000E32D5"/>
    <w:rsid w:val="000E32E0"/>
    <w:rsid w:val="000E3512"/>
    <w:rsid w:val="000E3955"/>
    <w:rsid w:val="000E3C04"/>
    <w:rsid w:val="000E4B40"/>
    <w:rsid w:val="000E51FD"/>
    <w:rsid w:val="000E5D37"/>
    <w:rsid w:val="000E5E36"/>
    <w:rsid w:val="000E7BF2"/>
    <w:rsid w:val="000F023C"/>
    <w:rsid w:val="000F05FA"/>
    <w:rsid w:val="000F0687"/>
    <w:rsid w:val="000F1554"/>
    <w:rsid w:val="000F2363"/>
    <w:rsid w:val="000F2631"/>
    <w:rsid w:val="000F2A97"/>
    <w:rsid w:val="000F32C6"/>
    <w:rsid w:val="000F35F7"/>
    <w:rsid w:val="000F379E"/>
    <w:rsid w:val="000F3FB2"/>
    <w:rsid w:val="000F4709"/>
    <w:rsid w:val="000F4ECE"/>
    <w:rsid w:val="000F517C"/>
    <w:rsid w:val="000F6080"/>
    <w:rsid w:val="000F6455"/>
    <w:rsid w:val="000F6AE9"/>
    <w:rsid w:val="000F6CFE"/>
    <w:rsid w:val="000F6D04"/>
    <w:rsid w:val="000F6D7B"/>
    <w:rsid w:val="000F6DD7"/>
    <w:rsid w:val="000F70A8"/>
    <w:rsid w:val="000F7CE4"/>
    <w:rsid w:val="0010019C"/>
    <w:rsid w:val="00101FBC"/>
    <w:rsid w:val="00102842"/>
    <w:rsid w:val="00103C04"/>
    <w:rsid w:val="0010441C"/>
    <w:rsid w:val="001051CF"/>
    <w:rsid w:val="00105285"/>
    <w:rsid w:val="001059B5"/>
    <w:rsid w:val="00106E62"/>
    <w:rsid w:val="001103CA"/>
    <w:rsid w:val="001105DA"/>
    <w:rsid w:val="00111A5E"/>
    <w:rsid w:val="00111BAD"/>
    <w:rsid w:val="001132AB"/>
    <w:rsid w:val="001135A2"/>
    <w:rsid w:val="00113DDE"/>
    <w:rsid w:val="0011446D"/>
    <w:rsid w:val="001148E8"/>
    <w:rsid w:val="00114B52"/>
    <w:rsid w:val="00114EFD"/>
    <w:rsid w:val="00115C18"/>
    <w:rsid w:val="00115D53"/>
    <w:rsid w:val="00116B2D"/>
    <w:rsid w:val="00117090"/>
    <w:rsid w:val="001179A8"/>
    <w:rsid w:val="00117AA5"/>
    <w:rsid w:val="00120B16"/>
    <w:rsid w:val="00120C09"/>
    <w:rsid w:val="001213C5"/>
    <w:rsid w:val="00121A2D"/>
    <w:rsid w:val="00122D47"/>
    <w:rsid w:val="001238A9"/>
    <w:rsid w:val="00124217"/>
    <w:rsid w:val="00124FF5"/>
    <w:rsid w:val="001259F9"/>
    <w:rsid w:val="00125B7C"/>
    <w:rsid w:val="00125EAD"/>
    <w:rsid w:val="00126190"/>
    <w:rsid w:val="001261B7"/>
    <w:rsid w:val="00126468"/>
    <w:rsid w:val="00126D8B"/>
    <w:rsid w:val="00127231"/>
    <w:rsid w:val="00127ABA"/>
    <w:rsid w:val="00127B8E"/>
    <w:rsid w:val="0013027F"/>
    <w:rsid w:val="001306CD"/>
    <w:rsid w:val="00131A77"/>
    <w:rsid w:val="00132399"/>
    <w:rsid w:val="00132C6C"/>
    <w:rsid w:val="001337CC"/>
    <w:rsid w:val="00133DB1"/>
    <w:rsid w:val="00134764"/>
    <w:rsid w:val="001349C7"/>
    <w:rsid w:val="00135422"/>
    <w:rsid w:val="00135FF5"/>
    <w:rsid w:val="00136B13"/>
    <w:rsid w:val="00136C8F"/>
    <w:rsid w:val="00137899"/>
    <w:rsid w:val="00140CD0"/>
    <w:rsid w:val="001411D4"/>
    <w:rsid w:val="0014273E"/>
    <w:rsid w:val="001435C1"/>
    <w:rsid w:val="0014444D"/>
    <w:rsid w:val="00144AD6"/>
    <w:rsid w:val="00145FEF"/>
    <w:rsid w:val="00146743"/>
    <w:rsid w:val="00146C3F"/>
    <w:rsid w:val="00146F92"/>
    <w:rsid w:val="00147B5F"/>
    <w:rsid w:val="00147F2D"/>
    <w:rsid w:val="00147F68"/>
    <w:rsid w:val="0015001B"/>
    <w:rsid w:val="00150693"/>
    <w:rsid w:val="00150965"/>
    <w:rsid w:val="001516C1"/>
    <w:rsid w:val="00152A8F"/>
    <w:rsid w:val="00153677"/>
    <w:rsid w:val="001545A0"/>
    <w:rsid w:val="00154FEE"/>
    <w:rsid w:val="00156539"/>
    <w:rsid w:val="00156816"/>
    <w:rsid w:val="001577D5"/>
    <w:rsid w:val="00157830"/>
    <w:rsid w:val="00157B62"/>
    <w:rsid w:val="00160BD9"/>
    <w:rsid w:val="001619BB"/>
    <w:rsid w:val="00161A2B"/>
    <w:rsid w:val="00161FF4"/>
    <w:rsid w:val="00162AC1"/>
    <w:rsid w:val="00163CF6"/>
    <w:rsid w:val="00164208"/>
    <w:rsid w:val="00164323"/>
    <w:rsid w:val="00164C5F"/>
    <w:rsid w:val="0016526C"/>
    <w:rsid w:val="00166B75"/>
    <w:rsid w:val="00170B3E"/>
    <w:rsid w:val="0017380E"/>
    <w:rsid w:val="001751A6"/>
    <w:rsid w:val="0017564D"/>
    <w:rsid w:val="00175652"/>
    <w:rsid w:val="0017606F"/>
    <w:rsid w:val="00177B4E"/>
    <w:rsid w:val="00177CB8"/>
    <w:rsid w:val="00180131"/>
    <w:rsid w:val="00181705"/>
    <w:rsid w:val="001817F4"/>
    <w:rsid w:val="0018222C"/>
    <w:rsid w:val="0018294E"/>
    <w:rsid w:val="0018297D"/>
    <w:rsid w:val="00182C24"/>
    <w:rsid w:val="001833EF"/>
    <w:rsid w:val="00183539"/>
    <w:rsid w:val="00183B7D"/>
    <w:rsid w:val="00183FC8"/>
    <w:rsid w:val="0018516F"/>
    <w:rsid w:val="00185691"/>
    <w:rsid w:val="001858B3"/>
    <w:rsid w:val="00185AA6"/>
    <w:rsid w:val="00186523"/>
    <w:rsid w:val="00186D5F"/>
    <w:rsid w:val="001871D3"/>
    <w:rsid w:val="00187835"/>
    <w:rsid w:val="0019174B"/>
    <w:rsid w:val="00191B5A"/>
    <w:rsid w:val="00191D12"/>
    <w:rsid w:val="00192134"/>
    <w:rsid w:val="00192ADA"/>
    <w:rsid w:val="00192D17"/>
    <w:rsid w:val="001932D0"/>
    <w:rsid w:val="00193A8E"/>
    <w:rsid w:val="001942AC"/>
    <w:rsid w:val="00194521"/>
    <w:rsid w:val="00195087"/>
    <w:rsid w:val="00195392"/>
    <w:rsid w:val="00195902"/>
    <w:rsid w:val="001961B9"/>
    <w:rsid w:val="00196FB6"/>
    <w:rsid w:val="00197198"/>
    <w:rsid w:val="00197313"/>
    <w:rsid w:val="00197D80"/>
    <w:rsid w:val="001A007C"/>
    <w:rsid w:val="001A0596"/>
    <w:rsid w:val="001A1144"/>
    <w:rsid w:val="001A1489"/>
    <w:rsid w:val="001A1AF0"/>
    <w:rsid w:val="001A1EEF"/>
    <w:rsid w:val="001A39A0"/>
    <w:rsid w:val="001A4816"/>
    <w:rsid w:val="001A4F63"/>
    <w:rsid w:val="001A5221"/>
    <w:rsid w:val="001A65F8"/>
    <w:rsid w:val="001A6A91"/>
    <w:rsid w:val="001A7FAF"/>
    <w:rsid w:val="001B03B9"/>
    <w:rsid w:val="001B09D1"/>
    <w:rsid w:val="001B11C9"/>
    <w:rsid w:val="001B1FEA"/>
    <w:rsid w:val="001B2964"/>
    <w:rsid w:val="001B2BFD"/>
    <w:rsid w:val="001B32C0"/>
    <w:rsid w:val="001B4673"/>
    <w:rsid w:val="001B4F3D"/>
    <w:rsid w:val="001B720E"/>
    <w:rsid w:val="001B7AFE"/>
    <w:rsid w:val="001C0DB4"/>
    <w:rsid w:val="001C1C25"/>
    <w:rsid w:val="001C2F6A"/>
    <w:rsid w:val="001C3032"/>
    <w:rsid w:val="001C3970"/>
    <w:rsid w:val="001C3B18"/>
    <w:rsid w:val="001C3F4A"/>
    <w:rsid w:val="001C425B"/>
    <w:rsid w:val="001C43F5"/>
    <w:rsid w:val="001C5274"/>
    <w:rsid w:val="001C5CF6"/>
    <w:rsid w:val="001C67AE"/>
    <w:rsid w:val="001C743C"/>
    <w:rsid w:val="001C7F4A"/>
    <w:rsid w:val="001D00FE"/>
    <w:rsid w:val="001D03CB"/>
    <w:rsid w:val="001D06F9"/>
    <w:rsid w:val="001D092E"/>
    <w:rsid w:val="001D0986"/>
    <w:rsid w:val="001D0E29"/>
    <w:rsid w:val="001D202B"/>
    <w:rsid w:val="001D4627"/>
    <w:rsid w:val="001D4E89"/>
    <w:rsid w:val="001D5A10"/>
    <w:rsid w:val="001D61AE"/>
    <w:rsid w:val="001D6505"/>
    <w:rsid w:val="001D6C4C"/>
    <w:rsid w:val="001D7EFE"/>
    <w:rsid w:val="001E06AE"/>
    <w:rsid w:val="001E0ECE"/>
    <w:rsid w:val="001E1411"/>
    <w:rsid w:val="001E16F1"/>
    <w:rsid w:val="001E1AFE"/>
    <w:rsid w:val="001E3238"/>
    <w:rsid w:val="001E3D0D"/>
    <w:rsid w:val="001E3DC8"/>
    <w:rsid w:val="001E44DE"/>
    <w:rsid w:val="001E61D4"/>
    <w:rsid w:val="001E663A"/>
    <w:rsid w:val="001E7CD4"/>
    <w:rsid w:val="001F21EB"/>
    <w:rsid w:val="001F23FA"/>
    <w:rsid w:val="001F5219"/>
    <w:rsid w:val="001F5481"/>
    <w:rsid w:val="001F7031"/>
    <w:rsid w:val="001F740F"/>
    <w:rsid w:val="001F7908"/>
    <w:rsid w:val="001F7CFA"/>
    <w:rsid w:val="00200A66"/>
    <w:rsid w:val="00201AD0"/>
    <w:rsid w:val="00201C3D"/>
    <w:rsid w:val="00202815"/>
    <w:rsid w:val="00202EB1"/>
    <w:rsid w:val="00202FE8"/>
    <w:rsid w:val="00205170"/>
    <w:rsid w:val="0020570F"/>
    <w:rsid w:val="00205870"/>
    <w:rsid w:val="00206A3C"/>
    <w:rsid w:val="00210DAA"/>
    <w:rsid w:val="00211F51"/>
    <w:rsid w:val="0021277A"/>
    <w:rsid w:val="00213261"/>
    <w:rsid w:val="00213498"/>
    <w:rsid w:val="00213BA6"/>
    <w:rsid w:val="00214F92"/>
    <w:rsid w:val="00215F7C"/>
    <w:rsid w:val="00216B5C"/>
    <w:rsid w:val="00217AFF"/>
    <w:rsid w:val="00217C95"/>
    <w:rsid w:val="0022018D"/>
    <w:rsid w:val="0022206B"/>
    <w:rsid w:val="00222B50"/>
    <w:rsid w:val="00224C63"/>
    <w:rsid w:val="00224CEE"/>
    <w:rsid w:val="00225212"/>
    <w:rsid w:val="00226041"/>
    <w:rsid w:val="0022613B"/>
    <w:rsid w:val="0022746F"/>
    <w:rsid w:val="00227912"/>
    <w:rsid w:val="00227BBC"/>
    <w:rsid w:val="0023054D"/>
    <w:rsid w:val="0023062A"/>
    <w:rsid w:val="00231D75"/>
    <w:rsid w:val="00231F01"/>
    <w:rsid w:val="0023348D"/>
    <w:rsid w:val="00234BBC"/>
    <w:rsid w:val="00235C87"/>
    <w:rsid w:val="0023606F"/>
    <w:rsid w:val="002364AA"/>
    <w:rsid w:val="00236955"/>
    <w:rsid w:val="00236B31"/>
    <w:rsid w:val="0023710A"/>
    <w:rsid w:val="002375AA"/>
    <w:rsid w:val="00237F47"/>
    <w:rsid w:val="0024014A"/>
    <w:rsid w:val="00240FEB"/>
    <w:rsid w:val="00241A17"/>
    <w:rsid w:val="00242264"/>
    <w:rsid w:val="00242AE0"/>
    <w:rsid w:val="00242CF4"/>
    <w:rsid w:val="00242D87"/>
    <w:rsid w:val="00245725"/>
    <w:rsid w:val="0024594A"/>
    <w:rsid w:val="002469B7"/>
    <w:rsid w:val="002472F3"/>
    <w:rsid w:val="002476EC"/>
    <w:rsid w:val="0025054B"/>
    <w:rsid w:val="00250D7C"/>
    <w:rsid w:val="0025125D"/>
    <w:rsid w:val="00251330"/>
    <w:rsid w:val="00251374"/>
    <w:rsid w:val="00252261"/>
    <w:rsid w:val="00252AEB"/>
    <w:rsid w:val="00253439"/>
    <w:rsid w:val="00253C1C"/>
    <w:rsid w:val="00253C28"/>
    <w:rsid w:val="0025423A"/>
    <w:rsid w:val="00254C41"/>
    <w:rsid w:val="002562BB"/>
    <w:rsid w:val="00256F96"/>
    <w:rsid w:val="0025791E"/>
    <w:rsid w:val="00257A32"/>
    <w:rsid w:val="00257B4C"/>
    <w:rsid w:val="00260C33"/>
    <w:rsid w:val="00261AD6"/>
    <w:rsid w:val="00261EB8"/>
    <w:rsid w:val="00262755"/>
    <w:rsid w:val="00262B22"/>
    <w:rsid w:val="00262CCA"/>
    <w:rsid w:val="0026333B"/>
    <w:rsid w:val="00263402"/>
    <w:rsid w:val="002639A0"/>
    <w:rsid w:val="0026550F"/>
    <w:rsid w:val="00266A62"/>
    <w:rsid w:val="0026721D"/>
    <w:rsid w:val="00270835"/>
    <w:rsid w:val="00270F3B"/>
    <w:rsid w:val="0027130D"/>
    <w:rsid w:val="002715B7"/>
    <w:rsid w:val="00272469"/>
    <w:rsid w:val="00272612"/>
    <w:rsid w:val="00274CDF"/>
    <w:rsid w:val="00275764"/>
    <w:rsid w:val="00275912"/>
    <w:rsid w:val="00275ED1"/>
    <w:rsid w:val="002765FA"/>
    <w:rsid w:val="00276C02"/>
    <w:rsid w:val="00277A4F"/>
    <w:rsid w:val="00277D0D"/>
    <w:rsid w:val="00280E1B"/>
    <w:rsid w:val="00281721"/>
    <w:rsid w:val="00281B65"/>
    <w:rsid w:val="00282AAD"/>
    <w:rsid w:val="00284426"/>
    <w:rsid w:val="00284714"/>
    <w:rsid w:val="002851A1"/>
    <w:rsid w:val="00286BC8"/>
    <w:rsid w:val="00291352"/>
    <w:rsid w:val="002917AC"/>
    <w:rsid w:val="00291F0A"/>
    <w:rsid w:val="0029287E"/>
    <w:rsid w:val="00294274"/>
    <w:rsid w:val="0029449C"/>
    <w:rsid w:val="002946AD"/>
    <w:rsid w:val="002948DE"/>
    <w:rsid w:val="00294A3E"/>
    <w:rsid w:val="00294D16"/>
    <w:rsid w:val="002958E4"/>
    <w:rsid w:val="00295A20"/>
    <w:rsid w:val="002963B8"/>
    <w:rsid w:val="00296ECA"/>
    <w:rsid w:val="00297843"/>
    <w:rsid w:val="00297F9D"/>
    <w:rsid w:val="002A002B"/>
    <w:rsid w:val="002A010C"/>
    <w:rsid w:val="002A010F"/>
    <w:rsid w:val="002A058C"/>
    <w:rsid w:val="002A0B07"/>
    <w:rsid w:val="002A0C7D"/>
    <w:rsid w:val="002A1B32"/>
    <w:rsid w:val="002A67EB"/>
    <w:rsid w:val="002A74C2"/>
    <w:rsid w:val="002B0BD9"/>
    <w:rsid w:val="002B14D2"/>
    <w:rsid w:val="002B1A1B"/>
    <w:rsid w:val="002B1BF3"/>
    <w:rsid w:val="002B3047"/>
    <w:rsid w:val="002B376D"/>
    <w:rsid w:val="002B3E7C"/>
    <w:rsid w:val="002B45CB"/>
    <w:rsid w:val="002B5902"/>
    <w:rsid w:val="002B63E7"/>
    <w:rsid w:val="002B649A"/>
    <w:rsid w:val="002B652E"/>
    <w:rsid w:val="002C0101"/>
    <w:rsid w:val="002C0B2C"/>
    <w:rsid w:val="002C190C"/>
    <w:rsid w:val="002C2B74"/>
    <w:rsid w:val="002C2EE8"/>
    <w:rsid w:val="002C2F74"/>
    <w:rsid w:val="002C38CD"/>
    <w:rsid w:val="002C4127"/>
    <w:rsid w:val="002C5133"/>
    <w:rsid w:val="002C69B4"/>
    <w:rsid w:val="002C7BF0"/>
    <w:rsid w:val="002D0AED"/>
    <w:rsid w:val="002D1890"/>
    <w:rsid w:val="002D19B1"/>
    <w:rsid w:val="002D2153"/>
    <w:rsid w:val="002D2663"/>
    <w:rsid w:val="002D2AAB"/>
    <w:rsid w:val="002D302A"/>
    <w:rsid w:val="002D310A"/>
    <w:rsid w:val="002D3185"/>
    <w:rsid w:val="002D38D1"/>
    <w:rsid w:val="002D39EF"/>
    <w:rsid w:val="002D3B8C"/>
    <w:rsid w:val="002D3BA3"/>
    <w:rsid w:val="002D3EFC"/>
    <w:rsid w:val="002D5314"/>
    <w:rsid w:val="002D5741"/>
    <w:rsid w:val="002D5D0D"/>
    <w:rsid w:val="002D5F50"/>
    <w:rsid w:val="002D6302"/>
    <w:rsid w:val="002D637D"/>
    <w:rsid w:val="002D6683"/>
    <w:rsid w:val="002D6D87"/>
    <w:rsid w:val="002D6DA0"/>
    <w:rsid w:val="002D74C8"/>
    <w:rsid w:val="002D7AD6"/>
    <w:rsid w:val="002D7B05"/>
    <w:rsid w:val="002E0851"/>
    <w:rsid w:val="002E1958"/>
    <w:rsid w:val="002E1EAC"/>
    <w:rsid w:val="002E46B7"/>
    <w:rsid w:val="002E4CD5"/>
    <w:rsid w:val="002E56E1"/>
    <w:rsid w:val="002E58CE"/>
    <w:rsid w:val="002E5C7E"/>
    <w:rsid w:val="002E6BE0"/>
    <w:rsid w:val="002E6FCB"/>
    <w:rsid w:val="002E7CB1"/>
    <w:rsid w:val="002F0091"/>
    <w:rsid w:val="002F0C92"/>
    <w:rsid w:val="002F19C8"/>
    <w:rsid w:val="002F1D41"/>
    <w:rsid w:val="002F1DA2"/>
    <w:rsid w:val="002F26AE"/>
    <w:rsid w:val="002F278C"/>
    <w:rsid w:val="002F2E89"/>
    <w:rsid w:val="002F37BA"/>
    <w:rsid w:val="002F4147"/>
    <w:rsid w:val="002F4727"/>
    <w:rsid w:val="002F4FA0"/>
    <w:rsid w:val="002F5897"/>
    <w:rsid w:val="002F6197"/>
    <w:rsid w:val="002F6714"/>
    <w:rsid w:val="00301800"/>
    <w:rsid w:val="00301DF2"/>
    <w:rsid w:val="003037E2"/>
    <w:rsid w:val="0030399D"/>
    <w:rsid w:val="00303E6E"/>
    <w:rsid w:val="0030459D"/>
    <w:rsid w:val="00304741"/>
    <w:rsid w:val="003050ED"/>
    <w:rsid w:val="003057E8"/>
    <w:rsid w:val="00305A9D"/>
    <w:rsid w:val="003065F1"/>
    <w:rsid w:val="003069FA"/>
    <w:rsid w:val="00310238"/>
    <w:rsid w:val="00310798"/>
    <w:rsid w:val="003120CA"/>
    <w:rsid w:val="003134A4"/>
    <w:rsid w:val="00314739"/>
    <w:rsid w:val="00314CFF"/>
    <w:rsid w:val="0031618F"/>
    <w:rsid w:val="00316CA5"/>
    <w:rsid w:val="00317EDF"/>
    <w:rsid w:val="00321722"/>
    <w:rsid w:val="00322100"/>
    <w:rsid w:val="00322F39"/>
    <w:rsid w:val="0032352A"/>
    <w:rsid w:val="00323927"/>
    <w:rsid w:val="00324289"/>
    <w:rsid w:val="00327701"/>
    <w:rsid w:val="00327A9D"/>
    <w:rsid w:val="00330332"/>
    <w:rsid w:val="00331020"/>
    <w:rsid w:val="00332671"/>
    <w:rsid w:val="0033367F"/>
    <w:rsid w:val="0033413A"/>
    <w:rsid w:val="00334D9C"/>
    <w:rsid w:val="00336664"/>
    <w:rsid w:val="003374F4"/>
    <w:rsid w:val="00337F27"/>
    <w:rsid w:val="00340BBD"/>
    <w:rsid w:val="00340E93"/>
    <w:rsid w:val="00346AD0"/>
    <w:rsid w:val="00346B31"/>
    <w:rsid w:val="00346E3B"/>
    <w:rsid w:val="003477B7"/>
    <w:rsid w:val="003477B8"/>
    <w:rsid w:val="003505FE"/>
    <w:rsid w:val="00353401"/>
    <w:rsid w:val="00353F11"/>
    <w:rsid w:val="0035475B"/>
    <w:rsid w:val="00354966"/>
    <w:rsid w:val="00354EEC"/>
    <w:rsid w:val="003566EC"/>
    <w:rsid w:val="00356AAF"/>
    <w:rsid w:val="00357377"/>
    <w:rsid w:val="00360D0A"/>
    <w:rsid w:val="00361DBB"/>
    <w:rsid w:val="0036293E"/>
    <w:rsid w:val="00362978"/>
    <w:rsid w:val="0036378D"/>
    <w:rsid w:val="00363C89"/>
    <w:rsid w:val="00364AC2"/>
    <w:rsid w:val="0036546C"/>
    <w:rsid w:val="00365930"/>
    <w:rsid w:val="003668D9"/>
    <w:rsid w:val="00367E15"/>
    <w:rsid w:val="00370542"/>
    <w:rsid w:val="00370558"/>
    <w:rsid w:val="00370A78"/>
    <w:rsid w:val="00371308"/>
    <w:rsid w:val="00372125"/>
    <w:rsid w:val="003726C4"/>
    <w:rsid w:val="0037334B"/>
    <w:rsid w:val="00374F64"/>
    <w:rsid w:val="00375009"/>
    <w:rsid w:val="003751F8"/>
    <w:rsid w:val="0037550F"/>
    <w:rsid w:val="00376A86"/>
    <w:rsid w:val="00376FBD"/>
    <w:rsid w:val="00377A19"/>
    <w:rsid w:val="00380465"/>
    <w:rsid w:val="003805B2"/>
    <w:rsid w:val="00380B32"/>
    <w:rsid w:val="00380BF3"/>
    <w:rsid w:val="00381C84"/>
    <w:rsid w:val="00381F84"/>
    <w:rsid w:val="0038211F"/>
    <w:rsid w:val="00382350"/>
    <w:rsid w:val="00382EC8"/>
    <w:rsid w:val="00383A7B"/>
    <w:rsid w:val="00383C7C"/>
    <w:rsid w:val="00383EA6"/>
    <w:rsid w:val="00383F6A"/>
    <w:rsid w:val="00384655"/>
    <w:rsid w:val="0038501D"/>
    <w:rsid w:val="00385CAC"/>
    <w:rsid w:val="0038627F"/>
    <w:rsid w:val="003870A0"/>
    <w:rsid w:val="003879C4"/>
    <w:rsid w:val="00387E0D"/>
    <w:rsid w:val="0039011D"/>
    <w:rsid w:val="003901C0"/>
    <w:rsid w:val="00392E5E"/>
    <w:rsid w:val="0039377B"/>
    <w:rsid w:val="003939DC"/>
    <w:rsid w:val="00394A0E"/>
    <w:rsid w:val="0039699C"/>
    <w:rsid w:val="0039719F"/>
    <w:rsid w:val="00397450"/>
    <w:rsid w:val="003976FB"/>
    <w:rsid w:val="003A0C3F"/>
    <w:rsid w:val="003A10A9"/>
    <w:rsid w:val="003A1673"/>
    <w:rsid w:val="003A1B7A"/>
    <w:rsid w:val="003A1BC1"/>
    <w:rsid w:val="003A1C14"/>
    <w:rsid w:val="003A2F07"/>
    <w:rsid w:val="003A4028"/>
    <w:rsid w:val="003A5817"/>
    <w:rsid w:val="003A6282"/>
    <w:rsid w:val="003A65E2"/>
    <w:rsid w:val="003A6AD5"/>
    <w:rsid w:val="003A729B"/>
    <w:rsid w:val="003A748F"/>
    <w:rsid w:val="003B0131"/>
    <w:rsid w:val="003B1114"/>
    <w:rsid w:val="003B3485"/>
    <w:rsid w:val="003B3FB0"/>
    <w:rsid w:val="003B4796"/>
    <w:rsid w:val="003B60FB"/>
    <w:rsid w:val="003B62ED"/>
    <w:rsid w:val="003B6CAF"/>
    <w:rsid w:val="003B70F2"/>
    <w:rsid w:val="003B7EE4"/>
    <w:rsid w:val="003C0F1E"/>
    <w:rsid w:val="003C105F"/>
    <w:rsid w:val="003C1889"/>
    <w:rsid w:val="003C214B"/>
    <w:rsid w:val="003C2203"/>
    <w:rsid w:val="003C31F4"/>
    <w:rsid w:val="003C34E5"/>
    <w:rsid w:val="003C35A8"/>
    <w:rsid w:val="003C6C8F"/>
    <w:rsid w:val="003C717C"/>
    <w:rsid w:val="003C7554"/>
    <w:rsid w:val="003C79A9"/>
    <w:rsid w:val="003D0CE0"/>
    <w:rsid w:val="003D1A6D"/>
    <w:rsid w:val="003D1B57"/>
    <w:rsid w:val="003D2427"/>
    <w:rsid w:val="003D2621"/>
    <w:rsid w:val="003D272F"/>
    <w:rsid w:val="003D29C2"/>
    <w:rsid w:val="003D2F95"/>
    <w:rsid w:val="003D4DAC"/>
    <w:rsid w:val="003D543E"/>
    <w:rsid w:val="003D54CA"/>
    <w:rsid w:val="003D5576"/>
    <w:rsid w:val="003D63FD"/>
    <w:rsid w:val="003D7AD5"/>
    <w:rsid w:val="003E01F0"/>
    <w:rsid w:val="003E031A"/>
    <w:rsid w:val="003E0E7B"/>
    <w:rsid w:val="003E120E"/>
    <w:rsid w:val="003E1673"/>
    <w:rsid w:val="003E276F"/>
    <w:rsid w:val="003E39A4"/>
    <w:rsid w:val="003E40C0"/>
    <w:rsid w:val="003E6621"/>
    <w:rsid w:val="003E67F0"/>
    <w:rsid w:val="003F04A0"/>
    <w:rsid w:val="003F2D67"/>
    <w:rsid w:val="003F4582"/>
    <w:rsid w:val="003F4AA3"/>
    <w:rsid w:val="003F637B"/>
    <w:rsid w:val="003F6E39"/>
    <w:rsid w:val="003F7565"/>
    <w:rsid w:val="003F7CCD"/>
    <w:rsid w:val="003F7FC1"/>
    <w:rsid w:val="00400D8E"/>
    <w:rsid w:val="00400E4A"/>
    <w:rsid w:val="00400F60"/>
    <w:rsid w:val="00401A2B"/>
    <w:rsid w:val="00401A39"/>
    <w:rsid w:val="00401FD3"/>
    <w:rsid w:val="004036A0"/>
    <w:rsid w:val="0040413E"/>
    <w:rsid w:val="0040515F"/>
    <w:rsid w:val="00405353"/>
    <w:rsid w:val="004053B6"/>
    <w:rsid w:val="004061DE"/>
    <w:rsid w:val="004062B7"/>
    <w:rsid w:val="00406B0F"/>
    <w:rsid w:val="00406EDF"/>
    <w:rsid w:val="00407E61"/>
    <w:rsid w:val="00411B32"/>
    <w:rsid w:val="00411C73"/>
    <w:rsid w:val="00412515"/>
    <w:rsid w:val="004130DA"/>
    <w:rsid w:val="00413A2A"/>
    <w:rsid w:val="00414D03"/>
    <w:rsid w:val="004151B0"/>
    <w:rsid w:val="00415A27"/>
    <w:rsid w:val="00415B17"/>
    <w:rsid w:val="0041628E"/>
    <w:rsid w:val="00416333"/>
    <w:rsid w:val="00416408"/>
    <w:rsid w:val="0042119F"/>
    <w:rsid w:val="004215DA"/>
    <w:rsid w:val="00422135"/>
    <w:rsid w:val="00422BC0"/>
    <w:rsid w:val="00422E63"/>
    <w:rsid w:val="00422F73"/>
    <w:rsid w:val="00423BD1"/>
    <w:rsid w:val="00423EAB"/>
    <w:rsid w:val="00424228"/>
    <w:rsid w:val="004262E5"/>
    <w:rsid w:val="004267D9"/>
    <w:rsid w:val="00426F0E"/>
    <w:rsid w:val="00427E40"/>
    <w:rsid w:val="004312F6"/>
    <w:rsid w:val="004317CD"/>
    <w:rsid w:val="00431A40"/>
    <w:rsid w:val="00431A49"/>
    <w:rsid w:val="00431C2E"/>
    <w:rsid w:val="00432F9F"/>
    <w:rsid w:val="00433226"/>
    <w:rsid w:val="004340FF"/>
    <w:rsid w:val="00435594"/>
    <w:rsid w:val="00435ECA"/>
    <w:rsid w:val="00436E23"/>
    <w:rsid w:val="0043743C"/>
    <w:rsid w:val="00437E73"/>
    <w:rsid w:val="00440A59"/>
    <w:rsid w:val="00440C03"/>
    <w:rsid w:val="004424A8"/>
    <w:rsid w:val="0044287F"/>
    <w:rsid w:val="00443561"/>
    <w:rsid w:val="00444628"/>
    <w:rsid w:val="00446041"/>
    <w:rsid w:val="00446505"/>
    <w:rsid w:val="00446A18"/>
    <w:rsid w:val="004504E0"/>
    <w:rsid w:val="00451EDC"/>
    <w:rsid w:val="004526A7"/>
    <w:rsid w:val="00452B6C"/>
    <w:rsid w:val="00452D96"/>
    <w:rsid w:val="0045465A"/>
    <w:rsid w:val="00454B83"/>
    <w:rsid w:val="00455361"/>
    <w:rsid w:val="0045656E"/>
    <w:rsid w:val="0045656F"/>
    <w:rsid w:val="00456BB8"/>
    <w:rsid w:val="004575F7"/>
    <w:rsid w:val="00457FC1"/>
    <w:rsid w:val="00460CE6"/>
    <w:rsid w:val="004610A2"/>
    <w:rsid w:val="004614FF"/>
    <w:rsid w:val="00461B3F"/>
    <w:rsid w:val="004621AB"/>
    <w:rsid w:val="00463A05"/>
    <w:rsid w:val="00463A25"/>
    <w:rsid w:val="00463C26"/>
    <w:rsid w:val="00464AAA"/>
    <w:rsid w:val="00465298"/>
    <w:rsid w:val="00466454"/>
    <w:rsid w:val="00466FBC"/>
    <w:rsid w:val="00470191"/>
    <w:rsid w:val="00471003"/>
    <w:rsid w:val="00471FB2"/>
    <w:rsid w:val="00472E4B"/>
    <w:rsid w:val="00473176"/>
    <w:rsid w:val="00473579"/>
    <w:rsid w:val="0047367C"/>
    <w:rsid w:val="00473D52"/>
    <w:rsid w:val="00474843"/>
    <w:rsid w:val="0047484E"/>
    <w:rsid w:val="00474B50"/>
    <w:rsid w:val="00475D9D"/>
    <w:rsid w:val="00475DB5"/>
    <w:rsid w:val="00475E40"/>
    <w:rsid w:val="00475FB4"/>
    <w:rsid w:val="004763D4"/>
    <w:rsid w:val="0047651C"/>
    <w:rsid w:val="00476AE9"/>
    <w:rsid w:val="00477799"/>
    <w:rsid w:val="00480D14"/>
    <w:rsid w:val="0048152D"/>
    <w:rsid w:val="00481EED"/>
    <w:rsid w:val="00483EC9"/>
    <w:rsid w:val="0048419E"/>
    <w:rsid w:val="004858DC"/>
    <w:rsid w:val="00485B5A"/>
    <w:rsid w:val="00486423"/>
    <w:rsid w:val="00486B1D"/>
    <w:rsid w:val="00486BCB"/>
    <w:rsid w:val="00487626"/>
    <w:rsid w:val="00487B0B"/>
    <w:rsid w:val="00487BE5"/>
    <w:rsid w:val="00487E1C"/>
    <w:rsid w:val="00490052"/>
    <w:rsid w:val="00490066"/>
    <w:rsid w:val="00490364"/>
    <w:rsid w:val="00490B6D"/>
    <w:rsid w:val="00491B40"/>
    <w:rsid w:val="00492941"/>
    <w:rsid w:val="0049307A"/>
    <w:rsid w:val="00494423"/>
    <w:rsid w:val="00494C3A"/>
    <w:rsid w:val="004954D0"/>
    <w:rsid w:val="004963B0"/>
    <w:rsid w:val="00496C04"/>
    <w:rsid w:val="004975CF"/>
    <w:rsid w:val="00497E1E"/>
    <w:rsid w:val="004A088F"/>
    <w:rsid w:val="004A138A"/>
    <w:rsid w:val="004A170D"/>
    <w:rsid w:val="004A1762"/>
    <w:rsid w:val="004A1CEA"/>
    <w:rsid w:val="004A2348"/>
    <w:rsid w:val="004A31BC"/>
    <w:rsid w:val="004A3B5E"/>
    <w:rsid w:val="004A3CF0"/>
    <w:rsid w:val="004A416B"/>
    <w:rsid w:val="004A461F"/>
    <w:rsid w:val="004A49EF"/>
    <w:rsid w:val="004A4CD3"/>
    <w:rsid w:val="004A4EFB"/>
    <w:rsid w:val="004A54A6"/>
    <w:rsid w:val="004A5DA8"/>
    <w:rsid w:val="004A63BD"/>
    <w:rsid w:val="004B169B"/>
    <w:rsid w:val="004B169D"/>
    <w:rsid w:val="004B1851"/>
    <w:rsid w:val="004B1D35"/>
    <w:rsid w:val="004B21E9"/>
    <w:rsid w:val="004B2733"/>
    <w:rsid w:val="004B27F9"/>
    <w:rsid w:val="004B2DFE"/>
    <w:rsid w:val="004B326D"/>
    <w:rsid w:val="004B3EA1"/>
    <w:rsid w:val="004B3FBD"/>
    <w:rsid w:val="004B51FE"/>
    <w:rsid w:val="004B64D6"/>
    <w:rsid w:val="004B6507"/>
    <w:rsid w:val="004B6DA1"/>
    <w:rsid w:val="004B7124"/>
    <w:rsid w:val="004B7C69"/>
    <w:rsid w:val="004C0E1F"/>
    <w:rsid w:val="004C1564"/>
    <w:rsid w:val="004C1E89"/>
    <w:rsid w:val="004C23C0"/>
    <w:rsid w:val="004C2414"/>
    <w:rsid w:val="004C2476"/>
    <w:rsid w:val="004C2EBD"/>
    <w:rsid w:val="004C2F58"/>
    <w:rsid w:val="004C3448"/>
    <w:rsid w:val="004C4358"/>
    <w:rsid w:val="004C5315"/>
    <w:rsid w:val="004C6C0C"/>
    <w:rsid w:val="004C7DDC"/>
    <w:rsid w:val="004D073C"/>
    <w:rsid w:val="004D1F98"/>
    <w:rsid w:val="004D27CC"/>
    <w:rsid w:val="004D2E6D"/>
    <w:rsid w:val="004D36FE"/>
    <w:rsid w:val="004D3C41"/>
    <w:rsid w:val="004D4349"/>
    <w:rsid w:val="004D5093"/>
    <w:rsid w:val="004D649B"/>
    <w:rsid w:val="004D6919"/>
    <w:rsid w:val="004D6BCA"/>
    <w:rsid w:val="004D6F6C"/>
    <w:rsid w:val="004D70F8"/>
    <w:rsid w:val="004D757E"/>
    <w:rsid w:val="004E06FE"/>
    <w:rsid w:val="004E18A5"/>
    <w:rsid w:val="004E21B6"/>
    <w:rsid w:val="004E29B8"/>
    <w:rsid w:val="004E2FDA"/>
    <w:rsid w:val="004E3764"/>
    <w:rsid w:val="004E43C2"/>
    <w:rsid w:val="004E4893"/>
    <w:rsid w:val="004E5CAF"/>
    <w:rsid w:val="004E68F9"/>
    <w:rsid w:val="004E7A4F"/>
    <w:rsid w:val="004E7E8D"/>
    <w:rsid w:val="004F0454"/>
    <w:rsid w:val="004F219A"/>
    <w:rsid w:val="004F21BF"/>
    <w:rsid w:val="004F252B"/>
    <w:rsid w:val="004F2841"/>
    <w:rsid w:val="004F2DD1"/>
    <w:rsid w:val="004F34D4"/>
    <w:rsid w:val="004F3B40"/>
    <w:rsid w:val="004F4303"/>
    <w:rsid w:val="004F4BBD"/>
    <w:rsid w:val="004F6FE2"/>
    <w:rsid w:val="004F749D"/>
    <w:rsid w:val="004F7EF3"/>
    <w:rsid w:val="00500062"/>
    <w:rsid w:val="00500BDC"/>
    <w:rsid w:val="00500F43"/>
    <w:rsid w:val="00501751"/>
    <w:rsid w:val="005019DC"/>
    <w:rsid w:val="00503096"/>
    <w:rsid w:val="00503D44"/>
    <w:rsid w:val="00503F72"/>
    <w:rsid w:val="00504521"/>
    <w:rsid w:val="00505058"/>
    <w:rsid w:val="00505EA8"/>
    <w:rsid w:val="00506488"/>
    <w:rsid w:val="00507BFD"/>
    <w:rsid w:val="00510803"/>
    <w:rsid w:val="00510E8C"/>
    <w:rsid w:val="00510F8A"/>
    <w:rsid w:val="005112DB"/>
    <w:rsid w:val="0051169F"/>
    <w:rsid w:val="005117AC"/>
    <w:rsid w:val="00511DDD"/>
    <w:rsid w:val="00511F45"/>
    <w:rsid w:val="00512F85"/>
    <w:rsid w:val="00513036"/>
    <w:rsid w:val="005135B8"/>
    <w:rsid w:val="00513D36"/>
    <w:rsid w:val="00515259"/>
    <w:rsid w:val="005153B1"/>
    <w:rsid w:val="005155EE"/>
    <w:rsid w:val="005157A2"/>
    <w:rsid w:val="00515C58"/>
    <w:rsid w:val="00515D55"/>
    <w:rsid w:val="00516698"/>
    <w:rsid w:val="005167EB"/>
    <w:rsid w:val="0051782E"/>
    <w:rsid w:val="00517F28"/>
    <w:rsid w:val="005206A6"/>
    <w:rsid w:val="005207C2"/>
    <w:rsid w:val="005209F9"/>
    <w:rsid w:val="00520BA3"/>
    <w:rsid w:val="00520EC1"/>
    <w:rsid w:val="00520FB6"/>
    <w:rsid w:val="0052147F"/>
    <w:rsid w:val="005222E5"/>
    <w:rsid w:val="00523C87"/>
    <w:rsid w:val="00523FC8"/>
    <w:rsid w:val="005245DD"/>
    <w:rsid w:val="0052474F"/>
    <w:rsid w:val="00524DD1"/>
    <w:rsid w:val="00524ED5"/>
    <w:rsid w:val="00525119"/>
    <w:rsid w:val="005255C7"/>
    <w:rsid w:val="0052664D"/>
    <w:rsid w:val="0052674A"/>
    <w:rsid w:val="00527945"/>
    <w:rsid w:val="0052794A"/>
    <w:rsid w:val="00532073"/>
    <w:rsid w:val="005323ED"/>
    <w:rsid w:val="00533204"/>
    <w:rsid w:val="00533D84"/>
    <w:rsid w:val="00534305"/>
    <w:rsid w:val="00535709"/>
    <w:rsid w:val="005359E2"/>
    <w:rsid w:val="00535AF2"/>
    <w:rsid w:val="005360F7"/>
    <w:rsid w:val="0053610A"/>
    <w:rsid w:val="005365E3"/>
    <w:rsid w:val="0053690A"/>
    <w:rsid w:val="00536CDB"/>
    <w:rsid w:val="00536D8F"/>
    <w:rsid w:val="00537ABE"/>
    <w:rsid w:val="00537FB2"/>
    <w:rsid w:val="005400F4"/>
    <w:rsid w:val="00540719"/>
    <w:rsid w:val="00541971"/>
    <w:rsid w:val="00541B3F"/>
    <w:rsid w:val="00541B5D"/>
    <w:rsid w:val="005420A4"/>
    <w:rsid w:val="005426F8"/>
    <w:rsid w:val="00542900"/>
    <w:rsid w:val="00542D75"/>
    <w:rsid w:val="005431E1"/>
    <w:rsid w:val="005437EA"/>
    <w:rsid w:val="0054444F"/>
    <w:rsid w:val="00544C3C"/>
    <w:rsid w:val="00544E8F"/>
    <w:rsid w:val="00545DD7"/>
    <w:rsid w:val="005461A2"/>
    <w:rsid w:val="0054625B"/>
    <w:rsid w:val="00547ACE"/>
    <w:rsid w:val="00547E3D"/>
    <w:rsid w:val="005500FD"/>
    <w:rsid w:val="00550824"/>
    <w:rsid w:val="00550B50"/>
    <w:rsid w:val="005519DA"/>
    <w:rsid w:val="0055218E"/>
    <w:rsid w:val="005523DB"/>
    <w:rsid w:val="005528DB"/>
    <w:rsid w:val="00552966"/>
    <w:rsid w:val="00552A6F"/>
    <w:rsid w:val="00553B6D"/>
    <w:rsid w:val="0055492A"/>
    <w:rsid w:val="00554F96"/>
    <w:rsid w:val="005550C5"/>
    <w:rsid w:val="005553F2"/>
    <w:rsid w:val="005558F5"/>
    <w:rsid w:val="00555EA6"/>
    <w:rsid w:val="005567B2"/>
    <w:rsid w:val="005570E4"/>
    <w:rsid w:val="00557541"/>
    <w:rsid w:val="00557682"/>
    <w:rsid w:val="005576E0"/>
    <w:rsid w:val="00560692"/>
    <w:rsid w:val="005608D1"/>
    <w:rsid w:val="00562210"/>
    <w:rsid w:val="005627E8"/>
    <w:rsid w:val="0056280A"/>
    <w:rsid w:val="0056300C"/>
    <w:rsid w:val="005631F2"/>
    <w:rsid w:val="00563C05"/>
    <w:rsid w:val="0056411D"/>
    <w:rsid w:val="0056493B"/>
    <w:rsid w:val="00564C40"/>
    <w:rsid w:val="0056786E"/>
    <w:rsid w:val="00570C5B"/>
    <w:rsid w:val="0057148D"/>
    <w:rsid w:val="00571524"/>
    <w:rsid w:val="00571760"/>
    <w:rsid w:val="005722D4"/>
    <w:rsid w:val="005723D7"/>
    <w:rsid w:val="005725AB"/>
    <w:rsid w:val="0057265E"/>
    <w:rsid w:val="00572E16"/>
    <w:rsid w:val="00575A9F"/>
    <w:rsid w:val="00575FE7"/>
    <w:rsid w:val="0057604C"/>
    <w:rsid w:val="0057664A"/>
    <w:rsid w:val="00577533"/>
    <w:rsid w:val="005775DF"/>
    <w:rsid w:val="005777C4"/>
    <w:rsid w:val="00577A74"/>
    <w:rsid w:val="00580568"/>
    <w:rsid w:val="00580739"/>
    <w:rsid w:val="00580841"/>
    <w:rsid w:val="0058174B"/>
    <w:rsid w:val="0058266E"/>
    <w:rsid w:val="00582B3E"/>
    <w:rsid w:val="00583D9D"/>
    <w:rsid w:val="0058461B"/>
    <w:rsid w:val="00584A2C"/>
    <w:rsid w:val="0058506F"/>
    <w:rsid w:val="005852A5"/>
    <w:rsid w:val="00585556"/>
    <w:rsid w:val="00585F1F"/>
    <w:rsid w:val="005860A4"/>
    <w:rsid w:val="005879BF"/>
    <w:rsid w:val="00590EDE"/>
    <w:rsid w:val="00591302"/>
    <w:rsid w:val="005916ED"/>
    <w:rsid w:val="0059247C"/>
    <w:rsid w:val="005929AE"/>
    <w:rsid w:val="005930B8"/>
    <w:rsid w:val="00593B2D"/>
    <w:rsid w:val="00594E7B"/>
    <w:rsid w:val="00596F3E"/>
    <w:rsid w:val="00596F7B"/>
    <w:rsid w:val="00597082"/>
    <w:rsid w:val="005A01D3"/>
    <w:rsid w:val="005A0600"/>
    <w:rsid w:val="005A06E5"/>
    <w:rsid w:val="005A07EA"/>
    <w:rsid w:val="005A0F67"/>
    <w:rsid w:val="005A2526"/>
    <w:rsid w:val="005A2F41"/>
    <w:rsid w:val="005A34DF"/>
    <w:rsid w:val="005A3848"/>
    <w:rsid w:val="005A3D1D"/>
    <w:rsid w:val="005A3EE6"/>
    <w:rsid w:val="005A4568"/>
    <w:rsid w:val="005A5578"/>
    <w:rsid w:val="005A6A0B"/>
    <w:rsid w:val="005A6B64"/>
    <w:rsid w:val="005A6E6C"/>
    <w:rsid w:val="005A6F4D"/>
    <w:rsid w:val="005A72BC"/>
    <w:rsid w:val="005A74B9"/>
    <w:rsid w:val="005A7E6B"/>
    <w:rsid w:val="005B0589"/>
    <w:rsid w:val="005B2D1B"/>
    <w:rsid w:val="005B44BC"/>
    <w:rsid w:val="005B481B"/>
    <w:rsid w:val="005B4F5F"/>
    <w:rsid w:val="005B7364"/>
    <w:rsid w:val="005B73A1"/>
    <w:rsid w:val="005B7D1A"/>
    <w:rsid w:val="005C006B"/>
    <w:rsid w:val="005C10B0"/>
    <w:rsid w:val="005C10B7"/>
    <w:rsid w:val="005C1344"/>
    <w:rsid w:val="005C1BCB"/>
    <w:rsid w:val="005C23CD"/>
    <w:rsid w:val="005C3CB6"/>
    <w:rsid w:val="005C5B1F"/>
    <w:rsid w:val="005C6E11"/>
    <w:rsid w:val="005C72A8"/>
    <w:rsid w:val="005D0212"/>
    <w:rsid w:val="005D0678"/>
    <w:rsid w:val="005D13C0"/>
    <w:rsid w:val="005D1589"/>
    <w:rsid w:val="005D16AE"/>
    <w:rsid w:val="005D1ADE"/>
    <w:rsid w:val="005D23AD"/>
    <w:rsid w:val="005D272A"/>
    <w:rsid w:val="005D27D6"/>
    <w:rsid w:val="005D3184"/>
    <w:rsid w:val="005D3727"/>
    <w:rsid w:val="005D4303"/>
    <w:rsid w:val="005D546C"/>
    <w:rsid w:val="005D54F7"/>
    <w:rsid w:val="005D5F8B"/>
    <w:rsid w:val="005D62A4"/>
    <w:rsid w:val="005D62E2"/>
    <w:rsid w:val="005D6628"/>
    <w:rsid w:val="005D68E4"/>
    <w:rsid w:val="005D75C5"/>
    <w:rsid w:val="005E02C0"/>
    <w:rsid w:val="005E0A95"/>
    <w:rsid w:val="005E122D"/>
    <w:rsid w:val="005E1DB7"/>
    <w:rsid w:val="005E34AA"/>
    <w:rsid w:val="005E4422"/>
    <w:rsid w:val="005E4547"/>
    <w:rsid w:val="005E4A0F"/>
    <w:rsid w:val="005E51DE"/>
    <w:rsid w:val="005E5665"/>
    <w:rsid w:val="005E5A25"/>
    <w:rsid w:val="005E5DBC"/>
    <w:rsid w:val="005E678A"/>
    <w:rsid w:val="005E680D"/>
    <w:rsid w:val="005E7175"/>
    <w:rsid w:val="005E78FA"/>
    <w:rsid w:val="005F0A5B"/>
    <w:rsid w:val="005F226E"/>
    <w:rsid w:val="005F31D4"/>
    <w:rsid w:val="005F4CDE"/>
    <w:rsid w:val="005F62C9"/>
    <w:rsid w:val="005F64CB"/>
    <w:rsid w:val="005F6A95"/>
    <w:rsid w:val="005F76A9"/>
    <w:rsid w:val="00600006"/>
    <w:rsid w:val="006001B1"/>
    <w:rsid w:val="00600A99"/>
    <w:rsid w:val="00600E30"/>
    <w:rsid w:val="00601D4F"/>
    <w:rsid w:val="00605FB4"/>
    <w:rsid w:val="00606F7B"/>
    <w:rsid w:val="00607CEF"/>
    <w:rsid w:val="00607E68"/>
    <w:rsid w:val="0061038F"/>
    <w:rsid w:val="00611142"/>
    <w:rsid w:val="00611409"/>
    <w:rsid w:val="00612B7F"/>
    <w:rsid w:val="0061300D"/>
    <w:rsid w:val="00613420"/>
    <w:rsid w:val="00613542"/>
    <w:rsid w:val="006138BD"/>
    <w:rsid w:val="00613A11"/>
    <w:rsid w:val="0061576E"/>
    <w:rsid w:val="00615F74"/>
    <w:rsid w:val="006170ED"/>
    <w:rsid w:val="00620980"/>
    <w:rsid w:val="006212E0"/>
    <w:rsid w:val="00621F3A"/>
    <w:rsid w:val="0062302F"/>
    <w:rsid w:val="00624C18"/>
    <w:rsid w:val="00625303"/>
    <w:rsid w:val="00625666"/>
    <w:rsid w:val="0062582F"/>
    <w:rsid w:val="0062590F"/>
    <w:rsid w:val="00625C7A"/>
    <w:rsid w:val="00626511"/>
    <w:rsid w:val="006268EC"/>
    <w:rsid w:val="00626A7B"/>
    <w:rsid w:val="006277B7"/>
    <w:rsid w:val="00627B2E"/>
    <w:rsid w:val="006300E3"/>
    <w:rsid w:val="006302DC"/>
    <w:rsid w:val="0063083B"/>
    <w:rsid w:val="00630C12"/>
    <w:rsid w:val="006311F1"/>
    <w:rsid w:val="006312DC"/>
    <w:rsid w:val="00631C49"/>
    <w:rsid w:val="006324A1"/>
    <w:rsid w:val="006324AB"/>
    <w:rsid w:val="00632B3F"/>
    <w:rsid w:val="00632F00"/>
    <w:rsid w:val="006333ED"/>
    <w:rsid w:val="00633433"/>
    <w:rsid w:val="0063439A"/>
    <w:rsid w:val="00636FE2"/>
    <w:rsid w:val="00637E01"/>
    <w:rsid w:val="006406E9"/>
    <w:rsid w:val="00641028"/>
    <w:rsid w:val="00641179"/>
    <w:rsid w:val="006430BF"/>
    <w:rsid w:val="00643553"/>
    <w:rsid w:val="006460DE"/>
    <w:rsid w:val="00646B56"/>
    <w:rsid w:val="00647F5E"/>
    <w:rsid w:val="006501FA"/>
    <w:rsid w:val="00650645"/>
    <w:rsid w:val="00651A85"/>
    <w:rsid w:val="00651D73"/>
    <w:rsid w:val="006526BE"/>
    <w:rsid w:val="0065273C"/>
    <w:rsid w:val="00653A9C"/>
    <w:rsid w:val="006541ED"/>
    <w:rsid w:val="006542C4"/>
    <w:rsid w:val="00654A1A"/>
    <w:rsid w:val="00654E4C"/>
    <w:rsid w:val="006565CA"/>
    <w:rsid w:val="00656921"/>
    <w:rsid w:val="00656984"/>
    <w:rsid w:val="00656A8F"/>
    <w:rsid w:val="00656BE7"/>
    <w:rsid w:val="006570F4"/>
    <w:rsid w:val="006570FF"/>
    <w:rsid w:val="006573C5"/>
    <w:rsid w:val="0065763B"/>
    <w:rsid w:val="00657A7B"/>
    <w:rsid w:val="00660F1C"/>
    <w:rsid w:val="00660F92"/>
    <w:rsid w:val="006619CD"/>
    <w:rsid w:val="00661DAF"/>
    <w:rsid w:val="00662D14"/>
    <w:rsid w:val="00663287"/>
    <w:rsid w:val="00664893"/>
    <w:rsid w:val="00664942"/>
    <w:rsid w:val="00664D4F"/>
    <w:rsid w:val="00664EE5"/>
    <w:rsid w:val="00664F53"/>
    <w:rsid w:val="00665C40"/>
    <w:rsid w:val="00666DC4"/>
    <w:rsid w:val="00667CDA"/>
    <w:rsid w:val="0067054E"/>
    <w:rsid w:val="0067095C"/>
    <w:rsid w:val="0067258A"/>
    <w:rsid w:val="0067286C"/>
    <w:rsid w:val="00672EB7"/>
    <w:rsid w:val="00673079"/>
    <w:rsid w:val="006736F6"/>
    <w:rsid w:val="00673E2D"/>
    <w:rsid w:val="0067501E"/>
    <w:rsid w:val="0067596F"/>
    <w:rsid w:val="00675B4F"/>
    <w:rsid w:val="00677270"/>
    <w:rsid w:val="006822B7"/>
    <w:rsid w:val="00683064"/>
    <w:rsid w:val="00683227"/>
    <w:rsid w:val="006846EE"/>
    <w:rsid w:val="006849C1"/>
    <w:rsid w:val="00685FD4"/>
    <w:rsid w:val="00686DE2"/>
    <w:rsid w:val="00691607"/>
    <w:rsid w:val="006923C1"/>
    <w:rsid w:val="0069341E"/>
    <w:rsid w:val="00695112"/>
    <w:rsid w:val="0069684A"/>
    <w:rsid w:val="00696D23"/>
    <w:rsid w:val="006970AB"/>
    <w:rsid w:val="00697455"/>
    <w:rsid w:val="006A01D1"/>
    <w:rsid w:val="006A0F14"/>
    <w:rsid w:val="006A1757"/>
    <w:rsid w:val="006A1F65"/>
    <w:rsid w:val="006A228D"/>
    <w:rsid w:val="006A2F0D"/>
    <w:rsid w:val="006A33B7"/>
    <w:rsid w:val="006A3F11"/>
    <w:rsid w:val="006A443C"/>
    <w:rsid w:val="006A4493"/>
    <w:rsid w:val="006A4E30"/>
    <w:rsid w:val="006A5ACE"/>
    <w:rsid w:val="006A676D"/>
    <w:rsid w:val="006A6A2A"/>
    <w:rsid w:val="006A6DCD"/>
    <w:rsid w:val="006A6E15"/>
    <w:rsid w:val="006A7825"/>
    <w:rsid w:val="006B1F00"/>
    <w:rsid w:val="006B4761"/>
    <w:rsid w:val="006B4E35"/>
    <w:rsid w:val="006B5AE2"/>
    <w:rsid w:val="006B638E"/>
    <w:rsid w:val="006B6B67"/>
    <w:rsid w:val="006B6ECB"/>
    <w:rsid w:val="006B7610"/>
    <w:rsid w:val="006C03A2"/>
    <w:rsid w:val="006C0652"/>
    <w:rsid w:val="006C07A0"/>
    <w:rsid w:val="006C1052"/>
    <w:rsid w:val="006C12E3"/>
    <w:rsid w:val="006C1918"/>
    <w:rsid w:val="006C1DD2"/>
    <w:rsid w:val="006C24CC"/>
    <w:rsid w:val="006C3D04"/>
    <w:rsid w:val="006C4565"/>
    <w:rsid w:val="006C48B3"/>
    <w:rsid w:val="006C5016"/>
    <w:rsid w:val="006C550F"/>
    <w:rsid w:val="006C6AF3"/>
    <w:rsid w:val="006C72EA"/>
    <w:rsid w:val="006D0355"/>
    <w:rsid w:val="006D03B6"/>
    <w:rsid w:val="006D08BC"/>
    <w:rsid w:val="006D1E11"/>
    <w:rsid w:val="006D2E3A"/>
    <w:rsid w:val="006D34CF"/>
    <w:rsid w:val="006D350A"/>
    <w:rsid w:val="006D44D5"/>
    <w:rsid w:val="006D4669"/>
    <w:rsid w:val="006D5CDB"/>
    <w:rsid w:val="006D6EA6"/>
    <w:rsid w:val="006D70D6"/>
    <w:rsid w:val="006E0F4A"/>
    <w:rsid w:val="006E1910"/>
    <w:rsid w:val="006E1B4F"/>
    <w:rsid w:val="006E2229"/>
    <w:rsid w:val="006E2347"/>
    <w:rsid w:val="006E26F2"/>
    <w:rsid w:val="006E272F"/>
    <w:rsid w:val="006E2FB7"/>
    <w:rsid w:val="006E302C"/>
    <w:rsid w:val="006E3DF7"/>
    <w:rsid w:val="006E3F0E"/>
    <w:rsid w:val="006E4109"/>
    <w:rsid w:val="006E42B6"/>
    <w:rsid w:val="006E454A"/>
    <w:rsid w:val="006E5623"/>
    <w:rsid w:val="006E5A57"/>
    <w:rsid w:val="006E63C7"/>
    <w:rsid w:val="006E7AFE"/>
    <w:rsid w:val="006F1FCB"/>
    <w:rsid w:val="006F2368"/>
    <w:rsid w:val="006F23B8"/>
    <w:rsid w:val="006F4AE9"/>
    <w:rsid w:val="006F4FEC"/>
    <w:rsid w:val="006F558D"/>
    <w:rsid w:val="006F59DB"/>
    <w:rsid w:val="006F5DAB"/>
    <w:rsid w:val="006F62A4"/>
    <w:rsid w:val="006F7036"/>
    <w:rsid w:val="006F71E1"/>
    <w:rsid w:val="006F738D"/>
    <w:rsid w:val="006F77D6"/>
    <w:rsid w:val="00701CFB"/>
    <w:rsid w:val="007034A2"/>
    <w:rsid w:val="007054B6"/>
    <w:rsid w:val="00705D8E"/>
    <w:rsid w:val="00710737"/>
    <w:rsid w:val="00710BD4"/>
    <w:rsid w:val="00712735"/>
    <w:rsid w:val="00712A66"/>
    <w:rsid w:val="007144B5"/>
    <w:rsid w:val="0071585C"/>
    <w:rsid w:val="00715E32"/>
    <w:rsid w:val="00715F2D"/>
    <w:rsid w:val="0071634B"/>
    <w:rsid w:val="00716705"/>
    <w:rsid w:val="00716D65"/>
    <w:rsid w:val="00716FD4"/>
    <w:rsid w:val="00717AA2"/>
    <w:rsid w:val="00717B88"/>
    <w:rsid w:val="00717C06"/>
    <w:rsid w:val="00720799"/>
    <w:rsid w:val="00721B72"/>
    <w:rsid w:val="00723999"/>
    <w:rsid w:val="0072440C"/>
    <w:rsid w:val="00724802"/>
    <w:rsid w:val="00726487"/>
    <w:rsid w:val="00727056"/>
    <w:rsid w:val="00727780"/>
    <w:rsid w:val="00727D36"/>
    <w:rsid w:val="00727E7C"/>
    <w:rsid w:val="00730A84"/>
    <w:rsid w:val="00731131"/>
    <w:rsid w:val="0073128F"/>
    <w:rsid w:val="007315F6"/>
    <w:rsid w:val="0073242C"/>
    <w:rsid w:val="007335DB"/>
    <w:rsid w:val="007335F7"/>
    <w:rsid w:val="007350CC"/>
    <w:rsid w:val="007357B4"/>
    <w:rsid w:val="00735D21"/>
    <w:rsid w:val="00735FE6"/>
    <w:rsid w:val="0073725F"/>
    <w:rsid w:val="007373BB"/>
    <w:rsid w:val="007378E1"/>
    <w:rsid w:val="00737935"/>
    <w:rsid w:val="00737B83"/>
    <w:rsid w:val="00737E1C"/>
    <w:rsid w:val="0074060B"/>
    <w:rsid w:val="0074084D"/>
    <w:rsid w:val="00740AB6"/>
    <w:rsid w:val="00741BB8"/>
    <w:rsid w:val="00741BF9"/>
    <w:rsid w:val="00741CDA"/>
    <w:rsid w:val="007426A4"/>
    <w:rsid w:val="00742DA3"/>
    <w:rsid w:val="00742E36"/>
    <w:rsid w:val="007432A4"/>
    <w:rsid w:val="00743CC3"/>
    <w:rsid w:val="0074499C"/>
    <w:rsid w:val="00746391"/>
    <w:rsid w:val="0074641C"/>
    <w:rsid w:val="00746420"/>
    <w:rsid w:val="00746FDE"/>
    <w:rsid w:val="0074742E"/>
    <w:rsid w:val="00751833"/>
    <w:rsid w:val="007532BC"/>
    <w:rsid w:val="0075383B"/>
    <w:rsid w:val="007548EF"/>
    <w:rsid w:val="007550EA"/>
    <w:rsid w:val="00755C66"/>
    <w:rsid w:val="00755E8C"/>
    <w:rsid w:val="007562C6"/>
    <w:rsid w:val="00756D1B"/>
    <w:rsid w:val="00757606"/>
    <w:rsid w:val="00757DE9"/>
    <w:rsid w:val="00761312"/>
    <w:rsid w:val="00761839"/>
    <w:rsid w:val="007620C1"/>
    <w:rsid w:val="00762B37"/>
    <w:rsid w:val="00764A2C"/>
    <w:rsid w:val="00765D77"/>
    <w:rsid w:val="0076708A"/>
    <w:rsid w:val="00767E9C"/>
    <w:rsid w:val="00770283"/>
    <w:rsid w:val="007710A0"/>
    <w:rsid w:val="007719DB"/>
    <w:rsid w:val="00772EC2"/>
    <w:rsid w:val="0077350C"/>
    <w:rsid w:val="00773ECD"/>
    <w:rsid w:val="00773F3E"/>
    <w:rsid w:val="00774BC9"/>
    <w:rsid w:val="007754D6"/>
    <w:rsid w:val="00775533"/>
    <w:rsid w:val="00775F16"/>
    <w:rsid w:val="0077645A"/>
    <w:rsid w:val="007771D4"/>
    <w:rsid w:val="007777C4"/>
    <w:rsid w:val="007779BF"/>
    <w:rsid w:val="007802CF"/>
    <w:rsid w:val="00780A9E"/>
    <w:rsid w:val="007831A6"/>
    <w:rsid w:val="007831E0"/>
    <w:rsid w:val="007836AC"/>
    <w:rsid w:val="00783729"/>
    <w:rsid w:val="0078377B"/>
    <w:rsid w:val="00784623"/>
    <w:rsid w:val="007846E0"/>
    <w:rsid w:val="007852CC"/>
    <w:rsid w:val="00785DBA"/>
    <w:rsid w:val="00786675"/>
    <w:rsid w:val="00790760"/>
    <w:rsid w:val="00790F2A"/>
    <w:rsid w:val="0079175B"/>
    <w:rsid w:val="00791C61"/>
    <w:rsid w:val="0079220F"/>
    <w:rsid w:val="00792739"/>
    <w:rsid w:val="0079517B"/>
    <w:rsid w:val="007956C3"/>
    <w:rsid w:val="00795DFD"/>
    <w:rsid w:val="00796582"/>
    <w:rsid w:val="0079746F"/>
    <w:rsid w:val="00797D52"/>
    <w:rsid w:val="007A0898"/>
    <w:rsid w:val="007A0CF9"/>
    <w:rsid w:val="007A0F71"/>
    <w:rsid w:val="007A19CF"/>
    <w:rsid w:val="007A1EA3"/>
    <w:rsid w:val="007A1F63"/>
    <w:rsid w:val="007A2EB3"/>
    <w:rsid w:val="007A3253"/>
    <w:rsid w:val="007A3619"/>
    <w:rsid w:val="007A48F0"/>
    <w:rsid w:val="007A5167"/>
    <w:rsid w:val="007A5315"/>
    <w:rsid w:val="007A5373"/>
    <w:rsid w:val="007A6528"/>
    <w:rsid w:val="007A6AFE"/>
    <w:rsid w:val="007A6C1A"/>
    <w:rsid w:val="007A7543"/>
    <w:rsid w:val="007A75E3"/>
    <w:rsid w:val="007A7900"/>
    <w:rsid w:val="007B04B4"/>
    <w:rsid w:val="007B27DB"/>
    <w:rsid w:val="007B285C"/>
    <w:rsid w:val="007B3A7D"/>
    <w:rsid w:val="007B5FDB"/>
    <w:rsid w:val="007B6005"/>
    <w:rsid w:val="007B6246"/>
    <w:rsid w:val="007B7D9C"/>
    <w:rsid w:val="007B7E61"/>
    <w:rsid w:val="007C00DE"/>
    <w:rsid w:val="007C16E6"/>
    <w:rsid w:val="007C1E7E"/>
    <w:rsid w:val="007C2201"/>
    <w:rsid w:val="007C26DF"/>
    <w:rsid w:val="007C28F8"/>
    <w:rsid w:val="007C2CA7"/>
    <w:rsid w:val="007C31ED"/>
    <w:rsid w:val="007C3744"/>
    <w:rsid w:val="007C3CBB"/>
    <w:rsid w:val="007C45E0"/>
    <w:rsid w:val="007C4D17"/>
    <w:rsid w:val="007C4DED"/>
    <w:rsid w:val="007C4ED6"/>
    <w:rsid w:val="007C55C1"/>
    <w:rsid w:val="007C570F"/>
    <w:rsid w:val="007C7D67"/>
    <w:rsid w:val="007D0119"/>
    <w:rsid w:val="007D089F"/>
    <w:rsid w:val="007D0FC3"/>
    <w:rsid w:val="007D1B7E"/>
    <w:rsid w:val="007D3205"/>
    <w:rsid w:val="007D3451"/>
    <w:rsid w:val="007D35FF"/>
    <w:rsid w:val="007D4B12"/>
    <w:rsid w:val="007D5773"/>
    <w:rsid w:val="007D5952"/>
    <w:rsid w:val="007D6B43"/>
    <w:rsid w:val="007E0E73"/>
    <w:rsid w:val="007E10C1"/>
    <w:rsid w:val="007E1B81"/>
    <w:rsid w:val="007E245E"/>
    <w:rsid w:val="007E25F1"/>
    <w:rsid w:val="007E28EC"/>
    <w:rsid w:val="007E2C4A"/>
    <w:rsid w:val="007E40AB"/>
    <w:rsid w:val="007E497B"/>
    <w:rsid w:val="007E6760"/>
    <w:rsid w:val="007E7636"/>
    <w:rsid w:val="007F0A9E"/>
    <w:rsid w:val="007F0AEC"/>
    <w:rsid w:val="007F1A4C"/>
    <w:rsid w:val="007F1FB1"/>
    <w:rsid w:val="007F4136"/>
    <w:rsid w:val="007F424A"/>
    <w:rsid w:val="007F4540"/>
    <w:rsid w:val="007F499F"/>
    <w:rsid w:val="007F5333"/>
    <w:rsid w:val="007F5527"/>
    <w:rsid w:val="007F75B6"/>
    <w:rsid w:val="007F79EB"/>
    <w:rsid w:val="007F7F8F"/>
    <w:rsid w:val="00800E73"/>
    <w:rsid w:val="00803899"/>
    <w:rsid w:val="00806B6F"/>
    <w:rsid w:val="00806F38"/>
    <w:rsid w:val="00807466"/>
    <w:rsid w:val="00810A00"/>
    <w:rsid w:val="00811306"/>
    <w:rsid w:val="008114EF"/>
    <w:rsid w:val="00811AB9"/>
    <w:rsid w:val="0081221A"/>
    <w:rsid w:val="008123CD"/>
    <w:rsid w:val="00812E82"/>
    <w:rsid w:val="0081308F"/>
    <w:rsid w:val="0081329A"/>
    <w:rsid w:val="008146ED"/>
    <w:rsid w:val="008156BF"/>
    <w:rsid w:val="008159F4"/>
    <w:rsid w:val="00815B28"/>
    <w:rsid w:val="008168EF"/>
    <w:rsid w:val="00816F53"/>
    <w:rsid w:val="008172DC"/>
    <w:rsid w:val="0081737E"/>
    <w:rsid w:val="0081738E"/>
    <w:rsid w:val="00817763"/>
    <w:rsid w:val="00817838"/>
    <w:rsid w:val="00820366"/>
    <w:rsid w:val="00820F76"/>
    <w:rsid w:val="008216E3"/>
    <w:rsid w:val="00821A74"/>
    <w:rsid w:val="0082204B"/>
    <w:rsid w:val="008224A0"/>
    <w:rsid w:val="008228D2"/>
    <w:rsid w:val="008234D2"/>
    <w:rsid w:val="008236C3"/>
    <w:rsid w:val="0082372A"/>
    <w:rsid w:val="00823A70"/>
    <w:rsid w:val="0082459B"/>
    <w:rsid w:val="00825AE0"/>
    <w:rsid w:val="0083059B"/>
    <w:rsid w:val="00830E38"/>
    <w:rsid w:val="00830F87"/>
    <w:rsid w:val="00831248"/>
    <w:rsid w:val="00831DFC"/>
    <w:rsid w:val="0083250C"/>
    <w:rsid w:val="008325C0"/>
    <w:rsid w:val="00832C9A"/>
    <w:rsid w:val="00832DE2"/>
    <w:rsid w:val="00834109"/>
    <w:rsid w:val="008355F9"/>
    <w:rsid w:val="008368D0"/>
    <w:rsid w:val="008374A1"/>
    <w:rsid w:val="0084031E"/>
    <w:rsid w:val="00840AD2"/>
    <w:rsid w:val="00841886"/>
    <w:rsid w:val="0084474F"/>
    <w:rsid w:val="0084551E"/>
    <w:rsid w:val="0084658E"/>
    <w:rsid w:val="00846E73"/>
    <w:rsid w:val="00846F7B"/>
    <w:rsid w:val="008478D9"/>
    <w:rsid w:val="0085055B"/>
    <w:rsid w:val="008506BB"/>
    <w:rsid w:val="00850FEF"/>
    <w:rsid w:val="00852220"/>
    <w:rsid w:val="0085223B"/>
    <w:rsid w:val="008526C7"/>
    <w:rsid w:val="00852F51"/>
    <w:rsid w:val="008557F6"/>
    <w:rsid w:val="00855A30"/>
    <w:rsid w:val="0085669E"/>
    <w:rsid w:val="008567FD"/>
    <w:rsid w:val="00856D99"/>
    <w:rsid w:val="00856E0D"/>
    <w:rsid w:val="00857A2B"/>
    <w:rsid w:val="00860994"/>
    <w:rsid w:val="008615FB"/>
    <w:rsid w:val="00861D00"/>
    <w:rsid w:val="008628A6"/>
    <w:rsid w:val="008630E7"/>
    <w:rsid w:val="008631EF"/>
    <w:rsid w:val="008643BC"/>
    <w:rsid w:val="00864511"/>
    <w:rsid w:val="00864819"/>
    <w:rsid w:val="00864EC4"/>
    <w:rsid w:val="00865428"/>
    <w:rsid w:val="00866A2D"/>
    <w:rsid w:val="008677D7"/>
    <w:rsid w:val="0087111F"/>
    <w:rsid w:val="008718B5"/>
    <w:rsid w:val="00871917"/>
    <w:rsid w:val="00871C70"/>
    <w:rsid w:val="0087271D"/>
    <w:rsid w:val="0087298E"/>
    <w:rsid w:val="00873313"/>
    <w:rsid w:val="008737D8"/>
    <w:rsid w:val="008739FA"/>
    <w:rsid w:val="008745B2"/>
    <w:rsid w:val="008750DA"/>
    <w:rsid w:val="008762CD"/>
    <w:rsid w:val="008771AB"/>
    <w:rsid w:val="00877B62"/>
    <w:rsid w:val="008802E1"/>
    <w:rsid w:val="008813B0"/>
    <w:rsid w:val="0088140C"/>
    <w:rsid w:val="008816E5"/>
    <w:rsid w:val="00882640"/>
    <w:rsid w:val="008827F1"/>
    <w:rsid w:val="00882B8A"/>
    <w:rsid w:val="0088350E"/>
    <w:rsid w:val="008839F1"/>
    <w:rsid w:val="00884855"/>
    <w:rsid w:val="008848E3"/>
    <w:rsid w:val="008901DC"/>
    <w:rsid w:val="00890255"/>
    <w:rsid w:val="00890FD3"/>
    <w:rsid w:val="008910DB"/>
    <w:rsid w:val="0089191F"/>
    <w:rsid w:val="00891CFA"/>
    <w:rsid w:val="00891F48"/>
    <w:rsid w:val="00892197"/>
    <w:rsid w:val="008937E2"/>
    <w:rsid w:val="00893D57"/>
    <w:rsid w:val="008940AA"/>
    <w:rsid w:val="00896224"/>
    <w:rsid w:val="0089693E"/>
    <w:rsid w:val="00897128"/>
    <w:rsid w:val="00897924"/>
    <w:rsid w:val="008A010C"/>
    <w:rsid w:val="008A0C82"/>
    <w:rsid w:val="008A147F"/>
    <w:rsid w:val="008A1A1C"/>
    <w:rsid w:val="008A2027"/>
    <w:rsid w:val="008A2C9D"/>
    <w:rsid w:val="008A366B"/>
    <w:rsid w:val="008A3765"/>
    <w:rsid w:val="008A4E86"/>
    <w:rsid w:val="008A588B"/>
    <w:rsid w:val="008A5B4A"/>
    <w:rsid w:val="008A60A4"/>
    <w:rsid w:val="008A7904"/>
    <w:rsid w:val="008A7B2C"/>
    <w:rsid w:val="008B2271"/>
    <w:rsid w:val="008B2C28"/>
    <w:rsid w:val="008B311C"/>
    <w:rsid w:val="008B3414"/>
    <w:rsid w:val="008C0238"/>
    <w:rsid w:val="008C1438"/>
    <w:rsid w:val="008C24FA"/>
    <w:rsid w:val="008C258C"/>
    <w:rsid w:val="008C2FFB"/>
    <w:rsid w:val="008C35F8"/>
    <w:rsid w:val="008C3E89"/>
    <w:rsid w:val="008C44D3"/>
    <w:rsid w:val="008C4B82"/>
    <w:rsid w:val="008C4EB1"/>
    <w:rsid w:val="008C50B7"/>
    <w:rsid w:val="008C530D"/>
    <w:rsid w:val="008C6C2A"/>
    <w:rsid w:val="008C710B"/>
    <w:rsid w:val="008C7663"/>
    <w:rsid w:val="008C7ADE"/>
    <w:rsid w:val="008D103C"/>
    <w:rsid w:val="008D1105"/>
    <w:rsid w:val="008D2A0C"/>
    <w:rsid w:val="008D2B86"/>
    <w:rsid w:val="008D6257"/>
    <w:rsid w:val="008D6D3C"/>
    <w:rsid w:val="008E0327"/>
    <w:rsid w:val="008E04C4"/>
    <w:rsid w:val="008E17B4"/>
    <w:rsid w:val="008E3A16"/>
    <w:rsid w:val="008E3F9A"/>
    <w:rsid w:val="008F1063"/>
    <w:rsid w:val="008F2229"/>
    <w:rsid w:val="008F2984"/>
    <w:rsid w:val="008F3444"/>
    <w:rsid w:val="008F4923"/>
    <w:rsid w:val="008F4A49"/>
    <w:rsid w:val="008F4AFD"/>
    <w:rsid w:val="008F5AC7"/>
    <w:rsid w:val="008F60B2"/>
    <w:rsid w:val="008F6109"/>
    <w:rsid w:val="008F65C1"/>
    <w:rsid w:val="00900386"/>
    <w:rsid w:val="00901E5D"/>
    <w:rsid w:val="00902068"/>
    <w:rsid w:val="009020A9"/>
    <w:rsid w:val="00904055"/>
    <w:rsid w:val="00904203"/>
    <w:rsid w:val="009043A7"/>
    <w:rsid w:val="00905165"/>
    <w:rsid w:val="0090604E"/>
    <w:rsid w:val="00906F77"/>
    <w:rsid w:val="0090758D"/>
    <w:rsid w:val="009075CA"/>
    <w:rsid w:val="00907C70"/>
    <w:rsid w:val="0091249A"/>
    <w:rsid w:val="0091363F"/>
    <w:rsid w:val="00913CFA"/>
    <w:rsid w:val="009145C0"/>
    <w:rsid w:val="00914C02"/>
    <w:rsid w:val="00914D7A"/>
    <w:rsid w:val="0091696B"/>
    <w:rsid w:val="00917078"/>
    <w:rsid w:val="009172D3"/>
    <w:rsid w:val="00917337"/>
    <w:rsid w:val="009178E3"/>
    <w:rsid w:val="00917A3F"/>
    <w:rsid w:val="00921CA7"/>
    <w:rsid w:val="00921E15"/>
    <w:rsid w:val="0092231B"/>
    <w:rsid w:val="00923464"/>
    <w:rsid w:val="00923765"/>
    <w:rsid w:val="009238B6"/>
    <w:rsid w:val="00923B00"/>
    <w:rsid w:val="00925C5F"/>
    <w:rsid w:val="009276ED"/>
    <w:rsid w:val="0093024A"/>
    <w:rsid w:val="00930609"/>
    <w:rsid w:val="009309F3"/>
    <w:rsid w:val="0093152D"/>
    <w:rsid w:val="00931618"/>
    <w:rsid w:val="009325F0"/>
    <w:rsid w:val="00932B64"/>
    <w:rsid w:val="00933380"/>
    <w:rsid w:val="009378F7"/>
    <w:rsid w:val="00940A2A"/>
    <w:rsid w:val="0094165A"/>
    <w:rsid w:val="00941D91"/>
    <w:rsid w:val="0094228F"/>
    <w:rsid w:val="009427E5"/>
    <w:rsid w:val="00942BE2"/>
    <w:rsid w:val="00942FF3"/>
    <w:rsid w:val="009434D6"/>
    <w:rsid w:val="009444CB"/>
    <w:rsid w:val="00944639"/>
    <w:rsid w:val="00944F29"/>
    <w:rsid w:val="009453AF"/>
    <w:rsid w:val="009467A3"/>
    <w:rsid w:val="00946950"/>
    <w:rsid w:val="00946F96"/>
    <w:rsid w:val="00947B1F"/>
    <w:rsid w:val="00947C0C"/>
    <w:rsid w:val="00947C61"/>
    <w:rsid w:val="00950EAE"/>
    <w:rsid w:val="0095116B"/>
    <w:rsid w:val="0095189B"/>
    <w:rsid w:val="00951F5A"/>
    <w:rsid w:val="00951F7C"/>
    <w:rsid w:val="00952B8A"/>
    <w:rsid w:val="00952E90"/>
    <w:rsid w:val="00953DC2"/>
    <w:rsid w:val="00954415"/>
    <w:rsid w:val="00954ACF"/>
    <w:rsid w:val="00954E4D"/>
    <w:rsid w:val="009552DC"/>
    <w:rsid w:val="00955D8A"/>
    <w:rsid w:val="00956416"/>
    <w:rsid w:val="00956601"/>
    <w:rsid w:val="00956FA8"/>
    <w:rsid w:val="00957706"/>
    <w:rsid w:val="009619C8"/>
    <w:rsid w:val="00961A1D"/>
    <w:rsid w:val="00961F3F"/>
    <w:rsid w:val="00962415"/>
    <w:rsid w:val="00962613"/>
    <w:rsid w:val="009630A4"/>
    <w:rsid w:val="00964249"/>
    <w:rsid w:val="00964FBC"/>
    <w:rsid w:val="00965025"/>
    <w:rsid w:val="00965A99"/>
    <w:rsid w:val="00965DE2"/>
    <w:rsid w:val="009704DA"/>
    <w:rsid w:val="009710C8"/>
    <w:rsid w:val="00972AA1"/>
    <w:rsid w:val="00974364"/>
    <w:rsid w:val="00975F70"/>
    <w:rsid w:val="0097613A"/>
    <w:rsid w:val="00976AF5"/>
    <w:rsid w:val="0097722E"/>
    <w:rsid w:val="0097744B"/>
    <w:rsid w:val="0097795A"/>
    <w:rsid w:val="00977EB8"/>
    <w:rsid w:val="009804A8"/>
    <w:rsid w:val="00980AF0"/>
    <w:rsid w:val="00981224"/>
    <w:rsid w:val="0098124B"/>
    <w:rsid w:val="00981F69"/>
    <w:rsid w:val="0098269E"/>
    <w:rsid w:val="00982900"/>
    <w:rsid w:val="009837E7"/>
    <w:rsid w:val="00983D55"/>
    <w:rsid w:val="00983E5D"/>
    <w:rsid w:val="0098458E"/>
    <w:rsid w:val="00984879"/>
    <w:rsid w:val="00985890"/>
    <w:rsid w:val="009862D7"/>
    <w:rsid w:val="009878C3"/>
    <w:rsid w:val="0099013C"/>
    <w:rsid w:val="0099016E"/>
    <w:rsid w:val="00990D0A"/>
    <w:rsid w:val="00991921"/>
    <w:rsid w:val="009927F7"/>
    <w:rsid w:val="0099318C"/>
    <w:rsid w:val="00993E76"/>
    <w:rsid w:val="009943BD"/>
    <w:rsid w:val="00994B71"/>
    <w:rsid w:val="00995A1B"/>
    <w:rsid w:val="00996190"/>
    <w:rsid w:val="00996252"/>
    <w:rsid w:val="009966E5"/>
    <w:rsid w:val="00996883"/>
    <w:rsid w:val="00996D4A"/>
    <w:rsid w:val="009975D4"/>
    <w:rsid w:val="00997D60"/>
    <w:rsid w:val="009A0F25"/>
    <w:rsid w:val="009A12AF"/>
    <w:rsid w:val="009A1A0B"/>
    <w:rsid w:val="009A2641"/>
    <w:rsid w:val="009A2899"/>
    <w:rsid w:val="009A3C33"/>
    <w:rsid w:val="009A4522"/>
    <w:rsid w:val="009A4D36"/>
    <w:rsid w:val="009A5214"/>
    <w:rsid w:val="009A65C9"/>
    <w:rsid w:val="009A67E5"/>
    <w:rsid w:val="009A7BA0"/>
    <w:rsid w:val="009B06C9"/>
    <w:rsid w:val="009B071E"/>
    <w:rsid w:val="009B137E"/>
    <w:rsid w:val="009B14B6"/>
    <w:rsid w:val="009B17C9"/>
    <w:rsid w:val="009B1F4A"/>
    <w:rsid w:val="009B2A0A"/>
    <w:rsid w:val="009B4020"/>
    <w:rsid w:val="009B4ED6"/>
    <w:rsid w:val="009B6B68"/>
    <w:rsid w:val="009B6DBB"/>
    <w:rsid w:val="009C1067"/>
    <w:rsid w:val="009C14A6"/>
    <w:rsid w:val="009C17DE"/>
    <w:rsid w:val="009C1D78"/>
    <w:rsid w:val="009C2851"/>
    <w:rsid w:val="009C2AD5"/>
    <w:rsid w:val="009C2F33"/>
    <w:rsid w:val="009C42EB"/>
    <w:rsid w:val="009C486A"/>
    <w:rsid w:val="009C4FCC"/>
    <w:rsid w:val="009C5C12"/>
    <w:rsid w:val="009C6376"/>
    <w:rsid w:val="009C6E09"/>
    <w:rsid w:val="009C70E9"/>
    <w:rsid w:val="009C72D5"/>
    <w:rsid w:val="009C75E4"/>
    <w:rsid w:val="009C7618"/>
    <w:rsid w:val="009D1BC7"/>
    <w:rsid w:val="009D1FBC"/>
    <w:rsid w:val="009D202F"/>
    <w:rsid w:val="009D28D9"/>
    <w:rsid w:val="009D33FE"/>
    <w:rsid w:val="009D3740"/>
    <w:rsid w:val="009D3A10"/>
    <w:rsid w:val="009D3A48"/>
    <w:rsid w:val="009D4924"/>
    <w:rsid w:val="009D4DB3"/>
    <w:rsid w:val="009D618E"/>
    <w:rsid w:val="009D7736"/>
    <w:rsid w:val="009D7754"/>
    <w:rsid w:val="009D7C87"/>
    <w:rsid w:val="009E0C35"/>
    <w:rsid w:val="009E157F"/>
    <w:rsid w:val="009E1AC7"/>
    <w:rsid w:val="009E2AAF"/>
    <w:rsid w:val="009E2EF0"/>
    <w:rsid w:val="009E340A"/>
    <w:rsid w:val="009E3EC1"/>
    <w:rsid w:val="009E4864"/>
    <w:rsid w:val="009E68B3"/>
    <w:rsid w:val="009E6BBD"/>
    <w:rsid w:val="009E6BF7"/>
    <w:rsid w:val="009F1BCD"/>
    <w:rsid w:val="009F32A1"/>
    <w:rsid w:val="009F476F"/>
    <w:rsid w:val="009F5180"/>
    <w:rsid w:val="009F52DD"/>
    <w:rsid w:val="009F554C"/>
    <w:rsid w:val="009F5748"/>
    <w:rsid w:val="009F5774"/>
    <w:rsid w:val="009F57B4"/>
    <w:rsid w:val="009F6878"/>
    <w:rsid w:val="009F7735"/>
    <w:rsid w:val="009F7B57"/>
    <w:rsid w:val="00A00D14"/>
    <w:rsid w:val="00A01987"/>
    <w:rsid w:val="00A024EC"/>
    <w:rsid w:val="00A02565"/>
    <w:rsid w:val="00A02D4F"/>
    <w:rsid w:val="00A02E2F"/>
    <w:rsid w:val="00A030F6"/>
    <w:rsid w:val="00A0425E"/>
    <w:rsid w:val="00A045C4"/>
    <w:rsid w:val="00A05213"/>
    <w:rsid w:val="00A0637E"/>
    <w:rsid w:val="00A06967"/>
    <w:rsid w:val="00A06C5D"/>
    <w:rsid w:val="00A078F5"/>
    <w:rsid w:val="00A07EEA"/>
    <w:rsid w:val="00A1114F"/>
    <w:rsid w:val="00A112CA"/>
    <w:rsid w:val="00A114C5"/>
    <w:rsid w:val="00A11535"/>
    <w:rsid w:val="00A11738"/>
    <w:rsid w:val="00A11A26"/>
    <w:rsid w:val="00A11D2C"/>
    <w:rsid w:val="00A135B3"/>
    <w:rsid w:val="00A13DAC"/>
    <w:rsid w:val="00A14ACC"/>
    <w:rsid w:val="00A163CA"/>
    <w:rsid w:val="00A16480"/>
    <w:rsid w:val="00A16C4D"/>
    <w:rsid w:val="00A172FD"/>
    <w:rsid w:val="00A173DF"/>
    <w:rsid w:val="00A17CAB"/>
    <w:rsid w:val="00A17D6F"/>
    <w:rsid w:val="00A17FAF"/>
    <w:rsid w:val="00A20A97"/>
    <w:rsid w:val="00A21414"/>
    <w:rsid w:val="00A21415"/>
    <w:rsid w:val="00A21C25"/>
    <w:rsid w:val="00A2216B"/>
    <w:rsid w:val="00A22268"/>
    <w:rsid w:val="00A22339"/>
    <w:rsid w:val="00A232A9"/>
    <w:rsid w:val="00A23388"/>
    <w:rsid w:val="00A2373B"/>
    <w:rsid w:val="00A23C69"/>
    <w:rsid w:val="00A25880"/>
    <w:rsid w:val="00A25F10"/>
    <w:rsid w:val="00A25F38"/>
    <w:rsid w:val="00A2702E"/>
    <w:rsid w:val="00A27572"/>
    <w:rsid w:val="00A27BA1"/>
    <w:rsid w:val="00A27C2A"/>
    <w:rsid w:val="00A30505"/>
    <w:rsid w:val="00A307C4"/>
    <w:rsid w:val="00A3088C"/>
    <w:rsid w:val="00A31218"/>
    <w:rsid w:val="00A316D3"/>
    <w:rsid w:val="00A318C8"/>
    <w:rsid w:val="00A323EC"/>
    <w:rsid w:val="00A3243C"/>
    <w:rsid w:val="00A32566"/>
    <w:rsid w:val="00A332BC"/>
    <w:rsid w:val="00A33AF3"/>
    <w:rsid w:val="00A33E58"/>
    <w:rsid w:val="00A34596"/>
    <w:rsid w:val="00A34EF3"/>
    <w:rsid w:val="00A34F30"/>
    <w:rsid w:val="00A34F94"/>
    <w:rsid w:val="00A35860"/>
    <w:rsid w:val="00A36BBA"/>
    <w:rsid w:val="00A4035F"/>
    <w:rsid w:val="00A420DC"/>
    <w:rsid w:val="00A42A04"/>
    <w:rsid w:val="00A4313F"/>
    <w:rsid w:val="00A431DC"/>
    <w:rsid w:val="00A436E2"/>
    <w:rsid w:val="00A443C7"/>
    <w:rsid w:val="00A450F8"/>
    <w:rsid w:val="00A45DD3"/>
    <w:rsid w:val="00A45EC6"/>
    <w:rsid w:val="00A47304"/>
    <w:rsid w:val="00A477FB"/>
    <w:rsid w:val="00A50168"/>
    <w:rsid w:val="00A51764"/>
    <w:rsid w:val="00A525CF"/>
    <w:rsid w:val="00A529C4"/>
    <w:rsid w:val="00A52A1F"/>
    <w:rsid w:val="00A52EF4"/>
    <w:rsid w:val="00A53137"/>
    <w:rsid w:val="00A53518"/>
    <w:rsid w:val="00A53566"/>
    <w:rsid w:val="00A53E49"/>
    <w:rsid w:val="00A53FD9"/>
    <w:rsid w:val="00A55D8C"/>
    <w:rsid w:val="00A56F14"/>
    <w:rsid w:val="00A572DB"/>
    <w:rsid w:val="00A57558"/>
    <w:rsid w:val="00A57623"/>
    <w:rsid w:val="00A629C7"/>
    <w:rsid w:val="00A6376C"/>
    <w:rsid w:val="00A638F3"/>
    <w:rsid w:val="00A64D30"/>
    <w:rsid w:val="00A64F24"/>
    <w:rsid w:val="00A664A1"/>
    <w:rsid w:val="00A666D4"/>
    <w:rsid w:val="00A66C25"/>
    <w:rsid w:val="00A66CF6"/>
    <w:rsid w:val="00A66DD0"/>
    <w:rsid w:val="00A6781B"/>
    <w:rsid w:val="00A67D41"/>
    <w:rsid w:val="00A71007"/>
    <w:rsid w:val="00A713C1"/>
    <w:rsid w:val="00A71506"/>
    <w:rsid w:val="00A7246F"/>
    <w:rsid w:val="00A724F0"/>
    <w:rsid w:val="00A73778"/>
    <w:rsid w:val="00A737BB"/>
    <w:rsid w:val="00A74118"/>
    <w:rsid w:val="00A747B4"/>
    <w:rsid w:val="00A749BA"/>
    <w:rsid w:val="00A74DA3"/>
    <w:rsid w:val="00A753B8"/>
    <w:rsid w:val="00A75E67"/>
    <w:rsid w:val="00A75F49"/>
    <w:rsid w:val="00A76809"/>
    <w:rsid w:val="00A76D65"/>
    <w:rsid w:val="00A77D0A"/>
    <w:rsid w:val="00A80051"/>
    <w:rsid w:val="00A803F7"/>
    <w:rsid w:val="00A813FE"/>
    <w:rsid w:val="00A821EA"/>
    <w:rsid w:val="00A82301"/>
    <w:rsid w:val="00A82972"/>
    <w:rsid w:val="00A82E36"/>
    <w:rsid w:val="00A83DE2"/>
    <w:rsid w:val="00A84612"/>
    <w:rsid w:val="00A847CB"/>
    <w:rsid w:val="00A871A5"/>
    <w:rsid w:val="00A871D0"/>
    <w:rsid w:val="00A87867"/>
    <w:rsid w:val="00A9004E"/>
    <w:rsid w:val="00A90432"/>
    <w:rsid w:val="00A90A52"/>
    <w:rsid w:val="00A90FAD"/>
    <w:rsid w:val="00A9205F"/>
    <w:rsid w:val="00A92208"/>
    <w:rsid w:val="00A929FB"/>
    <w:rsid w:val="00A9420C"/>
    <w:rsid w:val="00A94BD1"/>
    <w:rsid w:val="00A95B76"/>
    <w:rsid w:val="00A95C5E"/>
    <w:rsid w:val="00A96549"/>
    <w:rsid w:val="00A96F10"/>
    <w:rsid w:val="00A97E4F"/>
    <w:rsid w:val="00AA2510"/>
    <w:rsid w:val="00AA27B6"/>
    <w:rsid w:val="00AA3E12"/>
    <w:rsid w:val="00AA4CEA"/>
    <w:rsid w:val="00AA5046"/>
    <w:rsid w:val="00AA617D"/>
    <w:rsid w:val="00AA7981"/>
    <w:rsid w:val="00AB0F95"/>
    <w:rsid w:val="00AB1141"/>
    <w:rsid w:val="00AB11B9"/>
    <w:rsid w:val="00AB1778"/>
    <w:rsid w:val="00AB54B8"/>
    <w:rsid w:val="00AB63B6"/>
    <w:rsid w:val="00AB64F2"/>
    <w:rsid w:val="00AB65E1"/>
    <w:rsid w:val="00AB680B"/>
    <w:rsid w:val="00AB6869"/>
    <w:rsid w:val="00AB6AB9"/>
    <w:rsid w:val="00AB73A3"/>
    <w:rsid w:val="00AC1233"/>
    <w:rsid w:val="00AC1FA2"/>
    <w:rsid w:val="00AC2555"/>
    <w:rsid w:val="00AC30D2"/>
    <w:rsid w:val="00AC49AD"/>
    <w:rsid w:val="00AC4B10"/>
    <w:rsid w:val="00AC63B5"/>
    <w:rsid w:val="00AD067D"/>
    <w:rsid w:val="00AD1D1E"/>
    <w:rsid w:val="00AD1DD4"/>
    <w:rsid w:val="00AD2140"/>
    <w:rsid w:val="00AD232B"/>
    <w:rsid w:val="00AD24E1"/>
    <w:rsid w:val="00AD4733"/>
    <w:rsid w:val="00AD4A6B"/>
    <w:rsid w:val="00AD4CD8"/>
    <w:rsid w:val="00AD5AA4"/>
    <w:rsid w:val="00AD5B27"/>
    <w:rsid w:val="00AD66A9"/>
    <w:rsid w:val="00AD6F4A"/>
    <w:rsid w:val="00AD70A0"/>
    <w:rsid w:val="00AE075C"/>
    <w:rsid w:val="00AE0F86"/>
    <w:rsid w:val="00AE1E77"/>
    <w:rsid w:val="00AE242C"/>
    <w:rsid w:val="00AE24DA"/>
    <w:rsid w:val="00AE40CA"/>
    <w:rsid w:val="00AE4A1C"/>
    <w:rsid w:val="00AE4E52"/>
    <w:rsid w:val="00AE5058"/>
    <w:rsid w:val="00AE5F74"/>
    <w:rsid w:val="00AE5FA2"/>
    <w:rsid w:val="00AE6654"/>
    <w:rsid w:val="00AE6666"/>
    <w:rsid w:val="00AE6AB1"/>
    <w:rsid w:val="00AE77B0"/>
    <w:rsid w:val="00AE78CE"/>
    <w:rsid w:val="00AF0063"/>
    <w:rsid w:val="00AF1675"/>
    <w:rsid w:val="00AF20E9"/>
    <w:rsid w:val="00AF39BB"/>
    <w:rsid w:val="00AF4297"/>
    <w:rsid w:val="00AF5450"/>
    <w:rsid w:val="00AF7143"/>
    <w:rsid w:val="00B003FD"/>
    <w:rsid w:val="00B00739"/>
    <w:rsid w:val="00B014D9"/>
    <w:rsid w:val="00B01707"/>
    <w:rsid w:val="00B01BD3"/>
    <w:rsid w:val="00B01FF8"/>
    <w:rsid w:val="00B04129"/>
    <w:rsid w:val="00B04403"/>
    <w:rsid w:val="00B0450B"/>
    <w:rsid w:val="00B04651"/>
    <w:rsid w:val="00B049C1"/>
    <w:rsid w:val="00B058A3"/>
    <w:rsid w:val="00B060C5"/>
    <w:rsid w:val="00B078A7"/>
    <w:rsid w:val="00B102B3"/>
    <w:rsid w:val="00B10480"/>
    <w:rsid w:val="00B1119F"/>
    <w:rsid w:val="00B11398"/>
    <w:rsid w:val="00B11528"/>
    <w:rsid w:val="00B12385"/>
    <w:rsid w:val="00B1262C"/>
    <w:rsid w:val="00B1320D"/>
    <w:rsid w:val="00B139B4"/>
    <w:rsid w:val="00B14644"/>
    <w:rsid w:val="00B150FD"/>
    <w:rsid w:val="00B15811"/>
    <w:rsid w:val="00B15841"/>
    <w:rsid w:val="00B158D4"/>
    <w:rsid w:val="00B15B57"/>
    <w:rsid w:val="00B15E62"/>
    <w:rsid w:val="00B16ECA"/>
    <w:rsid w:val="00B171DA"/>
    <w:rsid w:val="00B17F39"/>
    <w:rsid w:val="00B212A8"/>
    <w:rsid w:val="00B2144E"/>
    <w:rsid w:val="00B21763"/>
    <w:rsid w:val="00B229E2"/>
    <w:rsid w:val="00B22DB8"/>
    <w:rsid w:val="00B22DC8"/>
    <w:rsid w:val="00B22F07"/>
    <w:rsid w:val="00B233FD"/>
    <w:rsid w:val="00B24534"/>
    <w:rsid w:val="00B24CED"/>
    <w:rsid w:val="00B25420"/>
    <w:rsid w:val="00B25D1E"/>
    <w:rsid w:val="00B2653C"/>
    <w:rsid w:val="00B26F2C"/>
    <w:rsid w:val="00B2717F"/>
    <w:rsid w:val="00B276BC"/>
    <w:rsid w:val="00B27AED"/>
    <w:rsid w:val="00B303D3"/>
    <w:rsid w:val="00B30D61"/>
    <w:rsid w:val="00B31AAA"/>
    <w:rsid w:val="00B32F70"/>
    <w:rsid w:val="00B34CA4"/>
    <w:rsid w:val="00B34E1D"/>
    <w:rsid w:val="00B350C4"/>
    <w:rsid w:val="00B36A7A"/>
    <w:rsid w:val="00B36F05"/>
    <w:rsid w:val="00B37205"/>
    <w:rsid w:val="00B37F30"/>
    <w:rsid w:val="00B413FE"/>
    <w:rsid w:val="00B4254D"/>
    <w:rsid w:val="00B42925"/>
    <w:rsid w:val="00B43734"/>
    <w:rsid w:val="00B43B77"/>
    <w:rsid w:val="00B446D2"/>
    <w:rsid w:val="00B44850"/>
    <w:rsid w:val="00B45A6C"/>
    <w:rsid w:val="00B464D1"/>
    <w:rsid w:val="00B46AD2"/>
    <w:rsid w:val="00B46F21"/>
    <w:rsid w:val="00B47368"/>
    <w:rsid w:val="00B509CB"/>
    <w:rsid w:val="00B51618"/>
    <w:rsid w:val="00B51D8E"/>
    <w:rsid w:val="00B52376"/>
    <w:rsid w:val="00B52444"/>
    <w:rsid w:val="00B53850"/>
    <w:rsid w:val="00B53DAA"/>
    <w:rsid w:val="00B5561F"/>
    <w:rsid w:val="00B5596A"/>
    <w:rsid w:val="00B563D1"/>
    <w:rsid w:val="00B56689"/>
    <w:rsid w:val="00B56975"/>
    <w:rsid w:val="00B604E6"/>
    <w:rsid w:val="00B6096A"/>
    <w:rsid w:val="00B609A3"/>
    <w:rsid w:val="00B60E3F"/>
    <w:rsid w:val="00B621CA"/>
    <w:rsid w:val="00B62BF8"/>
    <w:rsid w:val="00B62E31"/>
    <w:rsid w:val="00B632BB"/>
    <w:rsid w:val="00B635E9"/>
    <w:rsid w:val="00B64D2F"/>
    <w:rsid w:val="00B65493"/>
    <w:rsid w:val="00B65745"/>
    <w:rsid w:val="00B65EA7"/>
    <w:rsid w:val="00B66B25"/>
    <w:rsid w:val="00B66D91"/>
    <w:rsid w:val="00B66DA0"/>
    <w:rsid w:val="00B67E5C"/>
    <w:rsid w:val="00B71F2A"/>
    <w:rsid w:val="00B723AB"/>
    <w:rsid w:val="00B7244C"/>
    <w:rsid w:val="00B72E49"/>
    <w:rsid w:val="00B73A84"/>
    <w:rsid w:val="00B73B7A"/>
    <w:rsid w:val="00B75ACB"/>
    <w:rsid w:val="00B76A08"/>
    <w:rsid w:val="00B76E70"/>
    <w:rsid w:val="00B770BD"/>
    <w:rsid w:val="00B77B13"/>
    <w:rsid w:val="00B77BFB"/>
    <w:rsid w:val="00B81814"/>
    <w:rsid w:val="00B81A51"/>
    <w:rsid w:val="00B81D03"/>
    <w:rsid w:val="00B81D46"/>
    <w:rsid w:val="00B8281F"/>
    <w:rsid w:val="00B839C5"/>
    <w:rsid w:val="00B849F7"/>
    <w:rsid w:val="00B84A3F"/>
    <w:rsid w:val="00B84E88"/>
    <w:rsid w:val="00B84FB4"/>
    <w:rsid w:val="00B85597"/>
    <w:rsid w:val="00B85BD7"/>
    <w:rsid w:val="00B871C4"/>
    <w:rsid w:val="00B87546"/>
    <w:rsid w:val="00B90502"/>
    <w:rsid w:val="00B90738"/>
    <w:rsid w:val="00B92A1D"/>
    <w:rsid w:val="00B93770"/>
    <w:rsid w:val="00B93C02"/>
    <w:rsid w:val="00B93DA0"/>
    <w:rsid w:val="00B94007"/>
    <w:rsid w:val="00B94013"/>
    <w:rsid w:val="00B94D7D"/>
    <w:rsid w:val="00B9644F"/>
    <w:rsid w:val="00B96515"/>
    <w:rsid w:val="00B974B9"/>
    <w:rsid w:val="00BA1F47"/>
    <w:rsid w:val="00BA3283"/>
    <w:rsid w:val="00BA378C"/>
    <w:rsid w:val="00BA3D06"/>
    <w:rsid w:val="00BA433F"/>
    <w:rsid w:val="00BA4B64"/>
    <w:rsid w:val="00BA4BAF"/>
    <w:rsid w:val="00BA4F8D"/>
    <w:rsid w:val="00BA58C7"/>
    <w:rsid w:val="00BA6035"/>
    <w:rsid w:val="00BA62B5"/>
    <w:rsid w:val="00BA64F1"/>
    <w:rsid w:val="00BA757E"/>
    <w:rsid w:val="00BA7BBD"/>
    <w:rsid w:val="00BB1840"/>
    <w:rsid w:val="00BB1A7C"/>
    <w:rsid w:val="00BB231A"/>
    <w:rsid w:val="00BB281B"/>
    <w:rsid w:val="00BB2986"/>
    <w:rsid w:val="00BB3255"/>
    <w:rsid w:val="00BB32A7"/>
    <w:rsid w:val="00BB4C67"/>
    <w:rsid w:val="00BB4D94"/>
    <w:rsid w:val="00BB54EF"/>
    <w:rsid w:val="00BB5C43"/>
    <w:rsid w:val="00BB5C9D"/>
    <w:rsid w:val="00BB5F7E"/>
    <w:rsid w:val="00BB7F3A"/>
    <w:rsid w:val="00BC032D"/>
    <w:rsid w:val="00BC0F8B"/>
    <w:rsid w:val="00BC269D"/>
    <w:rsid w:val="00BC428A"/>
    <w:rsid w:val="00BC4BE8"/>
    <w:rsid w:val="00BC542E"/>
    <w:rsid w:val="00BC5620"/>
    <w:rsid w:val="00BC568E"/>
    <w:rsid w:val="00BC5C2B"/>
    <w:rsid w:val="00BC62BA"/>
    <w:rsid w:val="00BC6436"/>
    <w:rsid w:val="00BC6BD2"/>
    <w:rsid w:val="00BC7042"/>
    <w:rsid w:val="00BC7276"/>
    <w:rsid w:val="00BC7602"/>
    <w:rsid w:val="00BD1CB8"/>
    <w:rsid w:val="00BD2F90"/>
    <w:rsid w:val="00BD2FA1"/>
    <w:rsid w:val="00BD355E"/>
    <w:rsid w:val="00BD43D7"/>
    <w:rsid w:val="00BD48C1"/>
    <w:rsid w:val="00BD491F"/>
    <w:rsid w:val="00BD5316"/>
    <w:rsid w:val="00BD590F"/>
    <w:rsid w:val="00BD5AB6"/>
    <w:rsid w:val="00BD5D9C"/>
    <w:rsid w:val="00BD5F48"/>
    <w:rsid w:val="00BD733A"/>
    <w:rsid w:val="00BE04DB"/>
    <w:rsid w:val="00BE0617"/>
    <w:rsid w:val="00BE073D"/>
    <w:rsid w:val="00BE130B"/>
    <w:rsid w:val="00BE132F"/>
    <w:rsid w:val="00BE13CE"/>
    <w:rsid w:val="00BE13D6"/>
    <w:rsid w:val="00BE13D9"/>
    <w:rsid w:val="00BE1659"/>
    <w:rsid w:val="00BE2D41"/>
    <w:rsid w:val="00BE2F28"/>
    <w:rsid w:val="00BE316B"/>
    <w:rsid w:val="00BE4F69"/>
    <w:rsid w:val="00BE5099"/>
    <w:rsid w:val="00BE5184"/>
    <w:rsid w:val="00BE536C"/>
    <w:rsid w:val="00BE56D4"/>
    <w:rsid w:val="00BE5CED"/>
    <w:rsid w:val="00BE6554"/>
    <w:rsid w:val="00BE7737"/>
    <w:rsid w:val="00BE7F05"/>
    <w:rsid w:val="00BF0332"/>
    <w:rsid w:val="00BF03BC"/>
    <w:rsid w:val="00BF07E6"/>
    <w:rsid w:val="00BF1390"/>
    <w:rsid w:val="00BF2008"/>
    <w:rsid w:val="00BF304E"/>
    <w:rsid w:val="00BF31B3"/>
    <w:rsid w:val="00BF3B3F"/>
    <w:rsid w:val="00BF3BC2"/>
    <w:rsid w:val="00BF3EBC"/>
    <w:rsid w:val="00BF4E4C"/>
    <w:rsid w:val="00BF5044"/>
    <w:rsid w:val="00BF551E"/>
    <w:rsid w:val="00BF659C"/>
    <w:rsid w:val="00BF762B"/>
    <w:rsid w:val="00BF7659"/>
    <w:rsid w:val="00BF77BC"/>
    <w:rsid w:val="00BF7E64"/>
    <w:rsid w:val="00C001C0"/>
    <w:rsid w:val="00C0027E"/>
    <w:rsid w:val="00C00BF3"/>
    <w:rsid w:val="00C01693"/>
    <w:rsid w:val="00C01EC5"/>
    <w:rsid w:val="00C02876"/>
    <w:rsid w:val="00C02FCE"/>
    <w:rsid w:val="00C05A7C"/>
    <w:rsid w:val="00C062FD"/>
    <w:rsid w:val="00C06503"/>
    <w:rsid w:val="00C1113C"/>
    <w:rsid w:val="00C11F3A"/>
    <w:rsid w:val="00C129A6"/>
    <w:rsid w:val="00C13777"/>
    <w:rsid w:val="00C13805"/>
    <w:rsid w:val="00C13B43"/>
    <w:rsid w:val="00C13D2C"/>
    <w:rsid w:val="00C14B6C"/>
    <w:rsid w:val="00C14D33"/>
    <w:rsid w:val="00C157DE"/>
    <w:rsid w:val="00C16C77"/>
    <w:rsid w:val="00C176F1"/>
    <w:rsid w:val="00C1776C"/>
    <w:rsid w:val="00C205C3"/>
    <w:rsid w:val="00C20BC1"/>
    <w:rsid w:val="00C2179C"/>
    <w:rsid w:val="00C21910"/>
    <w:rsid w:val="00C219A6"/>
    <w:rsid w:val="00C21B2B"/>
    <w:rsid w:val="00C21B51"/>
    <w:rsid w:val="00C21EB3"/>
    <w:rsid w:val="00C226B2"/>
    <w:rsid w:val="00C22C73"/>
    <w:rsid w:val="00C238CB"/>
    <w:rsid w:val="00C24529"/>
    <w:rsid w:val="00C24531"/>
    <w:rsid w:val="00C25F8D"/>
    <w:rsid w:val="00C26970"/>
    <w:rsid w:val="00C273E0"/>
    <w:rsid w:val="00C308BF"/>
    <w:rsid w:val="00C30A97"/>
    <w:rsid w:val="00C30ADB"/>
    <w:rsid w:val="00C31293"/>
    <w:rsid w:val="00C32506"/>
    <w:rsid w:val="00C325AE"/>
    <w:rsid w:val="00C33C13"/>
    <w:rsid w:val="00C34068"/>
    <w:rsid w:val="00C3425E"/>
    <w:rsid w:val="00C35887"/>
    <w:rsid w:val="00C36CF8"/>
    <w:rsid w:val="00C3724B"/>
    <w:rsid w:val="00C375C6"/>
    <w:rsid w:val="00C376CE"/>
    <w:rsid w:val="00C404F7"/>
    <w:rsid w:val="00C40682"/>
    <w:rsid w:val="00C4154F"/>
    <w:rsid w:val="00C42FFF"/>
    <w:rsid w:val="00C43F39"/>
    <w:rsid w:val="00C4491E"/>
    <w:rsid w:val="00C45BB2"/>
    <w:rsid w:val="00C45F35"/>
    <w:rsid w:val="00C50567"/>
    <w:rsid w:val="00C509DA"/>
    <w:rsid w:val="00C50A94"/>
    <w:rsid w:val="00C5139C"/>
    <w:rsid w:val="00C519FF"/>
    <w:rsid w:val="00C5228E"/>
    <w:rsid w:val="00C52D0B"/>
    <w:rsid w:val="00C531EF"/>
    <w:rsid w:val="00C54443"/>
    <w:rsid w:val="00C553A0"/>
    <w:rsid w:val="00C557C9"/>
    <w:rsid w:val="00C568BE"/>
    <w:rsid w:val="00C56DD8"/>
    <w:rsid w:val="00C575C6"/>
    <w:rsid w:val="00C57E3F"/>
    <w:rsid w:val="00C61946"/>
    <w:rsid w:val="00C6281B"/>
    <w:rsid w:val="00C62C49"/>
    <w:rsid w:val="00C62E8D"/>
    <w:rsid w:val="00C63177"/>
    <w:rsid w:val="00C63656"/>
    <w:rsid w:val="00C63811"/>
    <w:rsid w:val="00C64B1B"/>
    <w:rsid w:val="00C64DFD"/>
    <w:rsid w:val="00C655D2"/>
    <w:rsid w:val="00C65782"/>
    <w:rsid w:val="00C6611F"/>
    <w:rsid w:val="00C67A42"/>
    <w:rsid w:val="00C70BEA"/>
    <w:rsid w:val="00C71092"/>
    <w:rsid w:val="00C71CF2"/>
    <w:rsid w:val="00C729A8"/>
    <w:rsid w:val="00C72B4F"/>
    <w:rsid w:val="00C72BF3"/>
    <w:rsid w:val="00C745A5"/>
    <w:rsid w:val="00C765C3"/>
    <w:rsid w:val="00C77BFE"/>
    <w:rsid w:val="00C77C08"/>
    <w:rsid w:val="00C80200"/>
    <w:rsid w:val="00C813E7"/>
    <w:rsid w:val="00C813EC"/>
    <w:rsid w:val="00C8160F"/>
    <w:rsid w:val="00C81BDA"/>
    <w:rsid w:val="00C81FCF"/>
    <w:rsid w:val="00C81FEE"/>
    <w:rsid w:val="00C82383"/>
    <w:rsid w:val="00C827A2"/>
    <w:rsid w:val="00C827D4"/>
    <w:rsid w:val="00C82C25"/>
    <w:rsid w:val="00C82F41"/>
    <w:rsid w:val="00C8304B"/>
    <w:rsid w:val="00C83606"/>
    <w:rsid w:val="00C83C28"/>
    <w:rsid w:val="00C84633"/>
    <w:rsid w:val="00C85E92"/>
    <w:rsid w:val="00C860C3"/>
    <w:rsid w:val="00C8616D"/>
    <w:rsid w:val="00C92357"/>
    <w:rsid w:val="00C9395E"/>
    <w:rsid w:val="00C93E8A"/>
    <w:rsid w:val="00C9428E"/>
    <w:rsid w:val="00C96BB2"/>
    <w:rsid w:val="00C970A6"/>
    <w:rsid w:val="00C973AF"/>
    <w:rsid w:val="00C973F5"/>
    <w:rsid w:val="00C97616"/>
    <w:rsid w:val="00CA0086"/>
    <w:rsid w:val="00CA0B5A"/>
    <w:rsid w:val="00CA13D2"/>
    <w:rsid w:val="00CA2487"/>
    <w:rsid w:val="00CA2C78"/>
    <w:rsid w:val="00CA2DFA"/>
    <w:rsid w:val="00CA3290"/>
    <w:rsid w:val="00CA366F"/>
    <w:rsid w:val="00CA3957"/>
    <w:rsid w:val="00CA3BE8"/>
    <w:rsid w:val="00CA3DF5"/>
    <w:rsid w:val="00CA408B"/>
    <w:rsid w:val="00CA45A9"/>
    <w:rsid w:val="00CA46D8"/>
    <w:rsid w:val="00CA4A25"/>
    <w:rsid w:val="00CA5064"/>
    <w:rsid w:val="00CA515A"/>
    <w:rsid w:val="00CA5A2A"/>
    <w:rsid w:val="00CA6151"/>
    <w:rsid w:val="00CA62BB"/>
    <w:rsid w:val="00CA6AD4"/>
    <w:rsid w:val="00CA6DDC"/>
    <w:rsid w:val="00CA7C26"/>
    <w:rsid w:val="00CB026F"/>
    <w:rsid w:val="00CB067E"/>
    <w:rsid w:val="00CB0B9B"/>
    <w:rsid w:val="00CB16CF"/>
    <w:rsid w:val="00CB1942"/>
    <w:rsid w:val="00CB19DD"/>
    <w:rsid w:val="00CB3042"/>
    <w:rsid w:val="00CB35FB"/>
    <w:rsid w:val="00CB3B02"/>
    <w:rsid w:val="00CB4C1A"/>
    <w:rsid w:val="00CB5150"/>
    <w:rsid w:val="00CB53A0"/>
    <w:rsid w:val="00CB59CD"/>
    <w:rsid w:val="00CB7DF4"/>
    <w:rsid w:val="00CC0504"/>
    <w:rsid w:val="00CC052F"/>
    <w:rsid w:val="00CC105F"/>
    <w:rsid w:val="00CC11D6"/>
    <w:rsid w:val="00CC1989"/>
    <w:rsid w:val="00CC1A2E"/>
    <w:rsid w:val="00CC20E0"/>
    <w:rsid w:val="00CC2342"/>
    <w:rsid w:val="00CC272F"/>
    <w:rsid w:val="00CC2735"/>
    <w:rsid w:val="00CC2A0C"/>
    <w:rsid w:val="00CC2B7E"/>
    <w:rsid w:val="00CC2D4D"/>
    <w:rsid w:val="00CC3513"/>
    <w:rsid w:val="00CC3749"/>
    <w:rsid w:val="00CC3A86"/>
    <w:rsid w:val="00CC458E"/>
    <w:rsid w:val="00CC4E1E"/>
    <w:rsid w:val="00CC7093"/>
    <w:rsid w:val="00CC7ADC"/>
    <w:rsid w:val="00CD0599"/>
    <w:rsid w:val="00CD0660"/>
    <w:rsid w:val="00CD138F"/>
    <w:rsid w:val="00CD161A"/>
    <w:rsid w:val="00CD25CC"/>
    <w:rsid w:val="00CD28E5"/>
    <w:rsid w:val="00CD2C77"/>
    <w:rsid w:val="00CD37E5"/>
    <w:rsid w:val="00CD403E"/>
    <w:rsid w:val="00CD479E"/>
    <w:rsid w:val="00CD5596"/>
    <w:rsid w:val="00CD7592"/>
    <w:rsid w:val="00CD79F9"/>
    <w:rsid w:val="00CE0715"/>
    <w:rsid w:val="00CE2855"/>
    <w:rsid w:val="00CE317D"/>
    <w:rsid w:val="00CE3E65"/>
    <w:rsid w:val="00CE4BE2"/>
    <w:rsid w:val="00CE5226"/>
    <w:rsid w:val="00CE5AE0"/>
    <w:rsid w:val="00CE5D6C"/>
    <w:rsid w:val="00CE6614"/>
    <w:rsid w:val="00CE66AE"/>
    <w:rsid w:val="00CE7156"/>
    <w:rsid w:val="00CE728B"/>
    <w:rsid w:val="00CE7860"/>
    <w:rsid w:val="00CE7955"/>
    <w:rsid w:val="00CE7B9F"/>
    <w:rsid w:val="00CE7FE5"/>
    <w:rsid w:val="00CF1244"/>
    <w:rsid w:val="00CF1728"/>
    <w:rsid w:val="00CF1CA8"/>
    <w:rsid w:val="00CF2661"/>
    <w:rsid w:val="00CF2D7D"/>
    <w:rsid w:val="00CF3255"/>
    <w:rsid w:val="00CF33B0"/>
    <w:rsid w:val="00CF38CD"/>
    <w:rsid w:val="00CF4B2C"/>
    <w:rsid w:val="00CF4B39"/>
    <w:rsid w:val="00CF579D"/>
    <w:rsid w:val="00CF6FBA"/>
    <w:rsid w:val="00CF7F43"/>
    <w:rsid w:val="00D00820"/>
    <w:rsid w:val="00D00C90"/>
    <w:rsid w:val="00D00E72"/>
    <w:rsid w:val="00D01D73"/>
    <w:rsid w:val="00D022E3"/>
    <w:rsid w:val="00D02C5F"/>
    <w:rsid w:val="00D03280"/>
    <w:rsid w:val="00D037B9"/>
    <w:rsid w:val="00D044A2"/>
    <w:rsid w:val="00D044D4"/>
    <w:rsid w:val="00D04BD2"/>
    <w:rsid w:val="00D04F5A"/>
    <w:rsid w:val="00D06100"/>
    <w:rsid w:val="00D07738"/>
    <w:rsid w:val="00D1055D"/>
    <w:rsid w:val="00D10645"/>
    <w:rsid w:val="00D10ACA"/>
    <w:rsid w:val="00D10C92"/>
    <w:rsid w:val="00D11863"/>
    <w:rsid w:val="00D12393"/>
    <w:rsid w:val="00D125DE"/>
    <w:rsid w:val="00D12C19"/>
    <w:rsid w:val="00D13040"/>
    <w:rsid w:val="00D131E1"/>
    <w:rsid w:val="00D150C8"/>
    <w:rsid w:val="00D15524"/>
    <w:rsid w:val="00D15FB1"/>
    <w:rsid w:val="00D160CC"/>
    <w:rsid w:val="00D16C0A"/>
    <w:rsid w:val="00D16F7F"/>
    <w:rsid w:val="00D179A9"/>
    <w:rsid w:val="00D20FCB"/>
    <w:rsid w:val="00D217CF"/>
    <w:rsid w:val="00D21919"/>
    <w:rsid w:val="00D226A5"/>
    <w:rsid w:val="00D228F8"/>
    <w:rsid w:val="00D24943"/>
    <w:rsid w:val="00D25DA4"/>
    <w:rsid w:val="00D26604"/>
    <w:rsid w:val="00D26C87"/>
    <w:rsid w:val="00D27A69"/>
    <w:rsid w:val="00D305A6"/>
    <w:rsid w:val="00D30EBD"/>
    <w:rsid w:val="00D31231"/>
    <w:rsid w:val="00D328AA"/>
    <w:rsid w:val="00D330F9"/>
    <w:rsid w:val="00D33614"/>
    <w:rsid w:val="00D336E0"/>
    <w:rsid w:val="00D33861"/>
    <w:rsid w:val="00D344F5"/>
    <w:rsid w:val="00D35FA3"/>
    <w:rsid w:val="00D36485"/>
    <w:rsid w:val="00D36BB5"/>
    <w:rsid w:val="00D36E88"/>
    <w:rsid w:val="00D3722C"/>
    <w:rsid w:val="00D37795"/>
    <w:rsid w:val="00D37EF3"/>
    <w:rsid w:val="00D40241"/>
    <w:rsid w:val="00D42206"/>
    <w:rsid w:val="00D4233E"/>
    <w:rsid w:val="00D425CC"/>
    <w:rsid w:val="00D4297B"/>
    <w:rsid w:val="00D449A5"/>
    <w:rsid w:val="00D44BFF"/>
    <w:rsid w:val="00D44C58"/>
    <w:rsid w:val="00D467B2"/>
    <w:rsid w:val="00D46962"/>
    <w:rsid w:val="00D46A31"/>
    <w:rsid w:val="00D47095"/>
    <w:rsid w:val="00D471B1"/>
    <w:rsid w:val="00D47548"/>
    <w:rsid w:val="00D53670"/>
    <w:rsid w:val="00D5388F"/>
    <w:rsid w:val="00D53E97"/>
    <w:rsid w:val="00D541F1"/>
    <w:rsid w:val="00D554C1"/>
    <w:rsid w:val="00D55A6F"/>
    <w:rsid w:val="00D56081"/>
    <w:rsid w:val="00D56BCD"/>
    <w:rsid w:val="00D5702F"/>
    <w:rsid w:val="00D60254"/>
    <w:rsid w:val="00D60992"/>
    <w:rsid w:val="00D611BF"/>
    <w:rsid w:val="00D612F3"/>
    <w:rsid w:val="00D61D1E"/>
    <w:rsid w:val="00D62D79"/>
    <w:rsid w:val="00D6355D"/>
    <w:rsid w:val="00D642EC"/>
    <w:rsid w:val="00D647E3"/>
    <w:rsid w:val="00D6767A"/>
    <w:rsid w:val="00D6784C"/>
    <w:rsid w:val="00D70E7C"/>
    <w:rsid w:val="00D71885"/>
    <w:rsid w:val="00D71DD6"/>
    <w:rsid w:val="00D71ED4"/>
    <w:rsid w:val="00D723BE"/>
    <w:rsid w:val="00D72F31"/>
    <w:rsid w:val="00D72F9D"/>
    <w:rsid w:val="00D73968"/>
    <w:rsid w:val="00D73CB2"/>
    <w:rsid w:val="00D74A42"/>
    <w:rsid w:val="00D74B9B"/>
    <w:rsid w:val="00D74D48"/>
    <w:rsid w:val="00D74F85"/>
    <w:rsid w:val="00D757DC"/>
    <w:rsid w:val="00D763D2"/>
    <w:rsid w:val="00D7644E"/>
    <w:rsid w:val="00D76495"/>
    <w:rsid w:val="00D76E53"/>
    <w:rsid w:val="00D77183"/>
    <w:rsid w:val="00D7763A"/>
    <w:rsid w:val="00D77D3A"/>
    <w:rsid w:val="00D77E6F"/>
    <w:rsid w:val="00D81D8D"/>
    <w:rsid w:val="00D82DB6"/>
    <w:rsid w:val="00D8365D"/>
    <w:rsid w:val="00D83DA9"/>
    <w:rsid w:val="00D84362"/>
    <w:rsid w:val="00D86189"/>
    <w:rsid w:val="00D86DCB"/>
    <w:rsid w:val="00D87074"/>
    <w:rsid w:val="00D87233"/>
    <w:rsid w:val="00D87D4D"/>
    <w:rsid w:val="00D87FE5"/>
    <w:rsid w:val="00D90AAB"/>
    <w:rsid w:val="00D90E2D"/>
    <w:rsid w:val="00D91108"/>
    <w:rsid w:val="00D92269"/>
    <w:rsid w:val="00D924B7"/>
    <w:rsid w:val="00D93388"/>
    <w:rsid w:val="00D9348A"/>
    <w:rsid w:val="00D93705"/>
    <w:rsid w:val="00D93E5B"/>
    <w:rsid w:val="00D9497C"/>
    <w:rsid w:val="00D94A5C"/>
    <w:rsid w:val="00D9662F"/>
    <w:rsid w:val="00D96659"/>
    <w:rsid w:val="00DA0905"/>
    <w:rsid w:val="00DA187F"/>
    <w:rsid w:val="00DA2F22"/>
    <w:rsid w:val="00DA366C"/>
    <w:rsid w:val="00DA3776"/>
    <w:rsid w:val="00DA397E"/>
    <w:rsid w:val="00DA3BA2"/>
    <w:rsid w:val="00DA3CDD"/>
    <w:rsid w:val="00DA57BC"/>
    <w:rsid w:val="00DA5AC2"/>
    <w:rsid w:val="00DA620D"/>
    <w:rsid w:val="00DA6597"/>
    <w:rsid w:val="00DA7F19"/>
    <w:rsid w:val="00DB02F8"/>
    <w:rsid w:val="00DB041A"/>
    <w:rsid w:val="00DB0C66"/>
    <w:rsid w:val="00DB2092"/>
    <w:rsid w:val="00DB215B"/>
    <w:rsid w:val="00DB4DD1"/>
    <w:rsid w:val="00DB52C2"/>
    <w:rsid w:val="00DB5B85"/>
    <w:rsid w:val="00DB5C4A"/>
    <w:rsid w:val="00DB5E46"/>
    <w:rsid w:val="00DB6B0D"/>
    <w:rsid w:val="00DB72A8"/>
    <w:rsid w:val="00DB7C2D"/>
    <w:rsid w:val="00DB7F6C"/>
    <w:rsid w:val="00DC1158"/>
    <w:rsid w:val="00DC23C2"/>
    <w:rsid w:val="00DC2F3C"/>
    <w:rsid w:val="00DC41DC"/>
    <w:rsid w:val="00DC4212"/>
    <w:rsid w:val="00DC440C"/>
    <w:rsid w:val="00DC4E01"/>
    <w:rsid w:val="00DC5873"/>
    <w:rsid w:val="00DC67DE"/>
    <w:rsid w:val="00DC6BB2"/>
    <w:rsid w:val="00DC7832"/>
    <w:rsid w:val="00DC7D89"/>
    <w:rsid w:val="00DD07B1"/>
    <w:rsid w:val="00DD0BF2"/>
    <w:rsid w:val="00DD0EBA"/>
    <w:rsid w:val="00DD0F56"/>
    <w:rsid w:val="00DD13AF"/>
    <w:rsid w:val="00DD1A5E"/>
    <w:rsid w:val="00DD27C0"/>
    <w:rsid w:val="00DD2EA8"/>
    <w:rsid w:val="00DD3803"/>
    <w:rsid w:val="00DD3855"/>
    <w:rsid w:val="00DD563D"/>
    <w:rsid w:val="00DD703A"/>
    <w:rsid w:val="00DD7685"/>
    <w:rsid w:val="00DE1058"/>
    <w:rsid w:val="00DE155C"/>
    <w:rsid w:val="00DE1996"/>
    <w:rsid w:val="00DE2E77"/>
    <w:rsid w:val="00DE4189"/>
    <w:rsid w:val="00DE4194"/>
    <w:rsid w:val="00DE47A0"/>
    <w:rsid w:val="00DE5004"/>
    <w:rsid w:val="00DE5195"/>
    <w:rsid w:val="00DE63B6"/>
    <w:rsid w:val="00DE6B57"/>
    <w:rsid w:val="00DE7247"/>
    <w:rsid w:val="00DE7FDB"/>
    <w:rsid w:val="00DF0315"/>
    <w:rsid w:val="00DF1459"/>
    <w:rsid w:val="00DF30C3"/>
    <w:rsid w:val="00DF3140"/>
    <w:rsid w:val="00DF3FBC"/>
    <w:rsid w:val="00DF546C"/>
    <w:rsid w:val="00DF68CF"/>
    <w:rsid w:val="00DF6AC5"/>
    <w:rsid w:val="00DF6F96"/>
    <w:rsid w:val="00DF7459"/>
    <w:rsid w:val="00DF7892"/>
    <w:rsid w:val="00E00790"/>
    <w:rsid w:val="00E013ED"/>
    <w:rsid w:val="00E016BD"/>
    <w:rsid w:val="00E02BB0"/>
    <w:rsid w:val="00E03D99"/>
    <w:rsid w:val="00E03E65"/>
    <w:rsid w:val="00E05006"/>
    <w:rsid w:val="00E06008"/>
    <w:rsid w:val="00E06BA6"/>
    <w:rsid w:val="00E070ED"/>
    <w:rsid w:val="00E07919"/>
    <w:rsid w:val="00E10AE8"/>
    <w:rsid w:val="00E11284"/>
    <w:rsid w:val="00E11FD2"/>
    <w:rsid w:val="00E12D4B"/>
    <w:rsid w:val="00E12E08"/>
    <w:rsid w:val="00E13424"/>
    <w:rsid w:val="00E135C9"/>
    <w:rsid w:val="00E13CC3"/>
    <w:rsid w:val="00E14B06"/>
    <w:rsid w:val="00E14B67"/>
    <w:rsid w:val="00E14DE6"/>
    <w:rsid w:val="00E16BA4"/>
    <w:rsid w:val="00E17E94"/>
    <w:rsid w:val="00E17EA3"/>
    <w:rsid w:val="00E203F7"/>
    <w:rsid w:val="00E21344"/>
    <w:rsid w:val="00E21504"/>
    <w:rsid w:val="00E216CE"/>
    <w:rsid w:val="00E21F3C"/>
    <w:rsid w:val="00E22EF9"/>
    <w:rsid w:val="00E23E78"/>
    <w:rsid w:val="00E24E17"/>
    <w:rsid w:val="00E257E0"/>
    <w:rsid w:val="00E264BC"/>
    <w:rsid w:val="00E26970"/>
    <w:rsid w:val="00E26BD0"/>
    <w:rsid w:val="00E26E12"/>
    <w:rsid w:val="00E2704C"/>
    <w:rsid w:val="00E273F4"/>
    <w:rsid w:val="00E30C16"/>
    <w:rsid w:val="00E31686"/>
    <w:rsid w:val="00E3213A"/>
    <w:rsid w:val="00E3262F"/>
    <w:rsid w:val="00E32F02"/>
    <w:rsid w:val="00E334D0"/>
    <w:rsid w:val="00E33902"/>
    <w:rsid w:val="00E3429F"/>
    <w:rsid w:val="00E34608"/>
    <w:rsid w:val="00E348F0"/>
    <w:rsid w:val="00E34DED"/>
    <w:rsid w:val="00E34FAA"/>
    <w:rsid w:val="00E35E46"/>
    <w:rsid w:val="00E37772"/>
    <w:rsid w:val="00E4018F"/>
    <w:rsid w:val="00E403F7"/>
    <w:rsid w:val="00E411C8"/>
    <w:rsid w:val="00E418E9"/>
    <w:rsid w:val="00E42637"/>
    <w:rsid w:val="00E42932"/>
    <w:rsid w:val="00E42C30"/>
    <w:rsid w:val="00E438C5"/>
    <w:rsid w:val="00E43AFC"/>
    <w:rsid w:val="00E44910"/>
    <w:rsid w:val="00E469AF"/>
    <w:rsid w:val="00E473F4"/>
    <w:rsid w:val="00E51522"/>
    <w:rsid w:val="00E51AC1"/>
    <w:rsid w:val="00E52C0A"/>
    <w:rsid w:val="00E54261"/>
    <w:rsid w:val="00E5426C"/>
    <w:rsid w:val="00E54402"/>
    <w:rsid w:val="00E547DE"/>
    <w:rsid w:val="00E5500E"/>
    <w:rsid w:val="00E558F3"/>
    <w:rsid w:val="00E5610A"/>
    <w:rsid w:val="00E5632D"/>
    <w:rsid w:val="00E56E34"/>
    <w:rsid w:val="00E57760"/>
    <w:rsid w:val="00E60833"/>
    <w:rsid w:val="00E6099D"/>
    <w:rsid w:val="00E60F04"/>
    <w:rsid w:val="00E60F10"/>
    <w:rsid w:val="00E612A6"/>
    <w:rsid w:val="00E62117"/>
    <w:rsid w:val="00E635C2"/>
    <w:rsid w:val="00E652D9"/>
    <w:rsid w:val="00E66B3D"/>
    <w:rsid w:val="00E66C52"/>
    <w:rsid w:val="00E67E8F"/>
    <w:rsid w:val="00E67EB6"/>
    <w:rsid w:val="00E67F56"/>
    <w:rsid w:val="00E70064"/>
    <w:rsid w:val="00E70247"/>
    <w:rsid w:val="00E715DA"/>
    <w:rsid w:val="00E71A43"/>
    <w:rsid w:val="00E7221A"/>
    <w:rsid w:val="00E72309"/>
    <w:rsid w:val="00E72514"/>
    <w:rsid w:val="00E72DC2"/>
    <w:rsid w:val="00E7339E"/>
    <w:rsid w:val="00E74584"/>
    <w:rsid w:val="00E749E9"/>
    <w:rsid w:val="00E750D2"/>
    <w:rsid w:val="00E7592E"/>
    <w:rsid w:val="00E7629E"/>
    <w:rsid w:val="00E7713D"/>
    <w:rsid w:val="00E772C3"/>
    <w:rsid w:val="00E772C5"/>
    <w:rsid w:val="00E77830"/>
    <w:rsid w:val="00E77BCC"/>
    <w:rsid w:val="00E80391"/>
    <w:rsid w:val="00E80517"/>
    <w:rsid w:val="00E80EB7"/>
    <w:rsid w:val="00E8123E"/>
    <w:rsid w:val="00E81ECD"/>
    <w:rsid w:val="00E84973"/>
    <w:rsid w:val="00E85E23"/>
    <w:rsid w:val="00E86909"/>
    <w:rsid w:val="00E86950"/>
    <w:rsid w:val="00E869CF"/>
    <w:rsid w:val="00E92A44"/>
    <w:rsid w:val="00E948F0"/>
    <w:rsid w:val="00E95332"/>
    <w:rsid w:val="00E956A2"/>
    <w:rsid w:val="00E95722"/>
    <w:rsid w:val="00E95957"/>
    <w:rsid w:val="00E978CF"/>
    <w:rsid w:val="00E97F5C"/>
    <w:rsid w:val="00EA0146"/>
    <w:rsid w:val="00EA242A"/>
    <w:rsid w:val="00EA2E4C"/>
    <w:rsid w:val="00EA33D2"/>
    <w:rsid w:val="00EA3957"/>
    <w:rsid w:val="00EA4994"/>
    <w:rsid w:val="00EA684F"/>
    <w:rsid w:val="00EB0CFE"/>
    <w:rsid w:val="00EB1610"/>
    <w:rsid w:val="00EB1CB5"/>
    <w:rsid w:val="00EB3B9D"/>
    <w:rsid w:val="00EB3C9E"/>
    <w:rsid w:val="00EB4569"/>
    <w:rsid w:val="00EB5113"/>
    <w:rsid w:val="00EB5274"/>
    <w:rsid w:val="00EB5C81"/>
    <w:rsid w:val="00EB63BE"/>
    <w:rsid w:val="00EB691A"/>
    <w:rsid w:val="00EB7023"/>
    <w:rsid w:val="00EB78ED"/>
    <w:rsid w:val="00EB7DDB"/>
    <w:rsid w:val="00EB7DF9"/>
    <w:rsid w:val="00EC038F"/>
    <w:rsid w:val="00EC0575"/>
    <w:rsid w:val="00EC1C91"/>
    <w:rsid w:val="00EC3ABF"/>
    <w:rsid w:val="00EC4345"/>
    <w:rsid w:val="00EC4FB4"/>
    <w:rsid w:val="00EC53E3"/>
    <w:rsid w:val="00EC5A9E"/>
    <w:rsid w:val="00EC5C5B"/>
    <w:rsid w:val="00EC73EB"/>
    <w:rsid w:val="00EC7546"/>
    <w:rsid w:val="00EC7C79"/>
    <w:rsid w:val="00ED033A"/>
    <w:rsid w:val="00ED04F9"/>
    <w:rsid w:val="00ED20FA"/>
    <w:rsid w:val="00ED30B8"/>
    <w:rsid w:val="00ED331C"/>
    <w:rsid w:val="00ED3A21"/>
    <w:rsid w:val="00ED3AE9"/>
    <w:rsid w:val="00ED3D92"/>
    <w:rsid w:val="00ED4DE1"/>
    <w:rsid w:val="00ED507A"/>
    <w:rsid w:val="00ED512F"/>
    <w:rsid w:val="00ED581E"/>
    <w:rsid w:val="00ED5C09"/>
    <w:rsid w:val="00ED5E99"/>
    <w:rsid w:val="00ED6F0C"/>
    <w:rsid w:val="00ED7540"/>
    <w:rsid w:val="00EE0438"/>
    <w:rsid w:val="00EE0669"/>
    <w:rsid w:val="00EE1492"/>
    <w:rsid w:val="00EE1B65"/>
    <w:rsid w:val="00EE1FD3"/>
    <w:rsid w:val="00EE30E1"/>
    <w:rsid w:val="00EE54D1"/>
    <w:rsid w:val="00EE55F4"/>
    <w:rsid w:val="00EE5887"/>
    <w:rsid w:val="00EE732E"/>
    <w:rsid w:val="00EE7713"/>
    <w:rsid w:val="00EE7BF5"/>
    <w:rsid w:val="00EF0682"/>
    <w:rsid w:val="00EF0C90"/>
    <w:rsid w:val="00EF194E"/>
    <w:rsid w:val="00EF2040"/>
    <w:rsid w:val="00EF20BC"/>
    <w:rsid w:val="00EF21F3"/>
    <w:rsid w:val="00EF2640"/>
    <w:rsid w:val="00EF3276"/>
    <w:rsid w:val="00EF34BD"/>
    <w:rsid w:val="00EF5236"/>
    <w:rsid w:val="00EF5A76"/>
    <w:rsid w:val="00EF5CD6"/>
    <w:rsid w:val="00EF62AC"/>
    <w:rsid w:val="00EF71BF"/>
    <w:rsid w:val="00EF71ED"/>
    <w:rsid w:val="00EF7A00"/>
    <w:rsid w:val="00EF7B77"/>
    <w:rsid w:val="00F01110"/>
    <w:rsid w:val="00F02966"/>
    <w:rsid w:val="00F02F17"/>
    <w:rsid w:val="00F039FE"/>
    <w:rsid w:val="00F04ED6"/>
    <w:rsid w:val="00F05CBE"/>
    <w:rsid w:val="00F0653D"/>
    <w:rsid w:val="00F06A7D"/>
    <w:rsid w:val="00F07CA6"/>
    <w:rsid w:val="00F10646"/>
    <w:rsid w:val="00F10864"/>
    <w:rsid w:val="00F110CD"/>
    <w:rsid w:val="00F111CB"/>
    <w:rsid w:val="00F128AF"/>
    <w:rsid w:val="00F1350E"/>
    <w:rsid w:val="00F13BA4"/>
    <w:rsid w:val="00F15B46"/>
    <w:rsid w:val="00F1638A"/>
    <w:rsid w:val="00F17D81"/>
    <w:rsid w:val="00F2166A"/>
    <w:rsid w:val="00F21716"/>
    <w:rsid w:val="00F21B00"/>
    <w:rsid w:val="00F21DA1"/>
    <w:rsid w:val="00F21F9D"/>
    <w:rsid w:val="00F22806"/>
    <w:rsid w:val="00F2388F"/>
    <w:rsid w:val="00F242F7"/>
    <w:rsid w:val="00F24D9C"/>
    <w:rsid w:val="00F263BD"/>
    <w:rsid w:val="00F264B9"/>
    <w:rsid w:val="00F26F10"/>
    <w:rsid w:val="00F27BB2"/>
    <w:rsid w:val="00F3047D"/>
    <w:rsid w:val="00F30633"/>
    <w:rsid w:val="00F31696"/>
    <w:rsid w:val="00F31FEB"/>
    <w:rsid w:val="00F32010"/>
    <w:rsid w:val="00F3249B"/>
    <w:rsid w:val="00F32FAB"/>
    <w:rsid w:val="00F335C3"/>
    <w:rsid w:val="00F342AE"/>
    <w:rsid w:val="00F34402"/>
    <w:rsid w:val="00F344F5"/>
    <w:rsid w:val="00F34B51"/>
    <w:rsid w:val="00F350DA"/>
    <w:rsid w:val="00F353BF"/>
    <w:rsid w:val="00F353E9"/>
    <w:rsid w:val="00F358DD"/>
    <w:rsid w:val="00F366F3"/>
    <w:rsid w:val="00F37712"/>
    <w:rsid w:val="00F377FA"/>
    <w:rsid w:val="00F37974"/>
    <w:rsid w:val="00F40AC4"/>
    <w:rsid w:val="00F40C29"/>
    <w:rsid w:val="00F40D86"/>
    <w:rsid w:val="00F40E39"/>
    <w:rsid w:val="00F416E1"/>
    <w:rsid w:val="00F4257D"/>
    <w:rsid w:val="00F42A04"/>
    <w:rsid w:val="00F42A77"/>
    <w:rsid w:val="00F43137"/>
    <w:rsid w:val="00F439C0"/>
    <w:rsid w:val="00F4435F"/>
    <w:rsid w:val="00F445E9"/>
    <w:rsid w:val="00F44691"/>
    <w:rsid w:val="00F4540D"/>
    <w:rsid w:val="00F458DE"/>
    <w:rsid w:val="00F45B35"/>
    <w:rsid w:val="00F45BC4"/>
    <w:rsid w:val="00F45E8B"/>
    <w:rsid w:val="00F47CD1"/>
    <w:rsid w:val="00F50328"/>
    <w:rsid w:val="00F50B19"/>
    <w:rsid w:val="00F52063"/>
    <w:rsid w:val="00F52228"/>
    <w:rsid w:val="00F52832"/>
    <w:rsid w:val="00F533B9"/>
    <w:rsid w:val="00F54294"/>
    <w:rsid w:val="00F542FC"/>
    <w:rsid w:val="00F54917"/>
    <w:rsid w:val="00F54FC8"/>
    <w:rsid w:val="00F55211"/>
    <w:rsid w:val="00F55785"/>
    <w:rsid w:val="00F55CDA"/>
    <w:rsid w:val="00F56404"/>
    <w:rsid w:val="00F5696A"/>
    <w:rsid w:val="00F56AA6"/>
    <w:rsid w:val="00F574AC"/>
    <w:rsid w:val="00F57D52"/>
    <w:rsid w:val="00F61700"/>
    <w:rsid w:val="00F6263D"/>
    <w:rsid w:val="00F6292F"/>
    <w:rsid w:val="00F632FD"/>
    <w:rsid w:val="00F6379B"/>
    <w:rsid w:val="00F63B0B"/>
    <w:rsid w:val="00F64ABE"/>
    <w:rsid w:val="00F64DA3"/>
    <w:rsid w:val="00F65ACD"/>
    <w:rsid w:val="00F65B14"/>
    <w:rsid w:val="00F666AA"/>
    <w:rsid w:val="00F66D4D"/>
    <w:rsid w:val="00F6762B"/>
    <w:rsid w:val="00F678BC"/>
    <w:rsid w:val="00F67D76"/>
    <w:rsid w:val="00F70679"/>
    <w:rsid w:val="00F72774"/>
    <w:rsid w:val="00F72EAD"/>
    <w:rsid w:val="00F7429B"/>
    <w:rsid w:val="00F74A4E"/>
    <w:rsid w:val="00F74CF1"/>
    <w:rsid w:val="00F74EAC"/>
    <w:rsid w:val="00F7521C"/>
    <w:rsid w:val="00F75CBF"/>
    <w:rsid w:val="00F778A9"/>
    <w:rsid w:val="00F778CF"/>
    <w:rsid w:val="00F80DE5"/>
    <w:rsid w:val="00F82B5E"/>
    <w:rsid w:val="00F82D34"/>
    <w:rsid w:val="00F840E4"/>
    <w:rsid w:val="00F8421A"/>
    <w:rsid w:val="00F84821"/>
    <w:rsid w:val="00F851FB"/>
    <w:rsid w:val="00F865D6"/>
    <w:rsid w:val="00F86944"/>
    <w:rsid w:val="00F875DD"/>
    <w:rsid w:val="00F90769"/>
    <w:rsid w:val="00F90FA3"/>
    <w:rsid w:val="00F911FD"/>
    <w:rsid w:val="00F914B5"/>
    <w:rsid w:val="00F91D5B"/>
    <w:rsid w:val="00F9208C"/>
    <w:rsid w:val="00F92836"/>
    <w:rsid w:val="00F928E1"/>
    <w:rsid w:val="00F92C2F"/>
    <w:rsid w:val="00F92E8C"/>
    <w:rsid w:val="00F93A87"/>
    <w:rsid w:val="00F941C4"/>
    <w:rsid w:val="00F957A6"/>
    <w:rsid w:val="00F96474"/>
    <w:rsid w:val="00F97E0C"/>
    <w:rsid w:val="00FA084F"/>
    <w:rsid w:val="00FA14D9"/>
    <w:rsid w:val="00FA1578"/>
    <w:rsid w:val="00FA1887"/>
    <w:rsid w:val="00FA1ECB"/>
    <w:rsid w:val="00FA1EDC"/>
    <w:rsid w:val="00FA279D"/>
    <w:rsid w:val="00FA2A11"/>
    <w:rsid w:val="00FA3C3E"/>
    <w:rsid w:val="00FA4B9F"/>
    <w:rsid w:val="00FA53E9"/>
    <w:rsid w:val="00FA5BC7"/>
    <w:rsid w:val="00FA5E41"/>
    <w:rsid w:val="00FA6A9E"/>
    <w:rsid w:val="00FA6D69"/>
    <w:rsid w:val="00FA79AE"/>
    <w:rsid w:val="00FB1116"/>
    <w:rsid w:val="00FB4174"/>
    <w:rsid w:val="00FB593D"/>
    <w:rsid w:val="00FB5C5A"/>
    <w:rsid w:val="00FB5D2F"/>
    <w:rsid w:val="00FB6108"/>
    <w:rsid w:val="00FB7161"/>
    <w:rsid w:val="00FB7229"/>
    <w:rsid w:val="00FB7887"/>
    <w:rsid w:val="00FB7D7D"/>
    <w:rsid w:val="00FC0A9C"/>
    <w:rsid w:val="00FC16BF"/>
    <w:rsid w:val="00FC16C5"/>
    <w:rsid w:val="00FC18CB"/>
    <w:rsid w:val="00FC191F"/>
    <w:rsid w:val="00FC1BD7"/>
    <w:rsid w:val="00FC2CEC"/>
    <w:rsid w:val="00FC309C"/>
    <w:rsid w:val="00FC3893"/>
    <w:rsid w:val="00FC4733"/>
    <w:rsid w:val="00FC5891"/>
    <w:rsid w:val="00FD223B"/>
    <w:rsid w:val="00FD2452"/>
    <w:rsid w:val="00FD295C"/>
    <w:rsid w:val="00FD47C9"/>
    <w:rsid w:val="00FD5D13"/>
    <w:rsid w:val="00FD6677"/>
    <w:rsid w:val="00FD6A11"/>
    <w:rsid w:val="00FD6FDC"/>
    <w:rsid w:val="00FD70D7"/>
    <w:rsid w:val="00FD7D29"/>
    <w:rsid w:val="00FE09E2"/>
    <w:rsid w:val="00FE114A"/>
    <w:rsid w:val="00FE2B06"/>
    <w:rsid w:val="00FE2E78"/>
    <w:rsid w:val="00FE3895"/>
    <w:rsid w:val="00FE3B37"/>
    <w:rsid w:val="00FE435A"/>
    <w:rsid w:val="00FE4479"/>
    <w:rsid w:val="00FE472A"/>
    <w:rsid w:val="00FE500F"/>
    <w:rsid w:val="00FE56D7"/>
    <w:rsid w:val="00FE5EF4"/>
    <w:rsid w:val="00FE6851"/>
    <w:rsid w:val="00FE740C"/>
    <w:rsid w:val="00FE7911"/>
    <w:rsid w:val="00FF1043"/>
    <w:rsid w:val="00FF1147"/>
    <w:rsid w:val="00FF1369"/>
    <w:rsid w:val="00FF1ACB"/>
    <w:rsid w:val="00FF1D06"/>
    <w:rsid w:val="00FF23AD"/>
    <w:rsid w:val="00FF2FE8"/>
    <w:rsid w:val="00FF317D"/>
    <w:rsid w:val="00FF394D"/>
    <w:rsid w:val="00FF4850"/>
    <w:rsid w:val="00FF5146"/>
    <w:rsid w:val="00FF5429"/>
    <w:rsid w:val="00FF699A"/>
    <w:rsid w:val="00FF6C19"/>
    <w:rsid w:val="00FF73C6"/>
    <w:rsid w:val="16675F7E"/>
    <w:rsid w:val="24347CA1"/>
    <w:rsid w:val="2BBF212B"/>
    <w:rsid w:val="5B4B27DC"/>
    <w:rsid w:val="641A2F5C"/>
    <w:rsid w:val="68C8443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834D04"/>
  <w15:docId w15:val="{EE3E60F1-65D0-408E-A407-953C3D584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0"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56C3"/>
    <w:pPr>
      <w:jc w:val="both"/>
    </w:pPr>
    <w:rPr>
      <w:rFonts w:eastAsiaTheme="minorEastAsia" w:cstheme="minorBidi"/>
      <w:sz w:val="24"/>
      <w:szCs w:val="24"/>
      <w:lang w:eastAsia="en-US"/>
    </w:rPr>
  </w:style>
  <w:style w:type="paragraph" w:styleId="Pealkiri1">
    <w:name w:val="heading 1"/>
    <w:basedOn w:val="Normaallaad"/>
    <w:next w:val="Normaallaad"/>
    <w:link w:val="Pealkiri1Mrk"/>
    <w:uiPriority w:val="99"/>
    <w:qFormat/>
    <w:pPr>
      <w:keepNext/>
      <w:keepLines/>
      <w:spacing w:before="480" w:after="360"/>
      <w:jc w:val="center"/>
      <w:outlineLvl w:val="0"/>
    </w:pPr>
    <w:rPr>
      <w:b/>
      <w:bCs/>
      <w:caps/>
      <w:sz w:val="32"/>
      <w:szCs w:val="28"/>
    </w:rPr>
  </w:style>
  <w:style w:type="paragraph" w:styleId="Pealkiri2">
    <w:name w:val="heading 2"/>
    <w:basedOn w:val="Normaallaad"/>
    <w:next w:val="Normaallaad"/>
    <w:link w:val="Pealkiri2Mrk"/>
    <w:uiPriority w:val="99"/>
    <w:qFormat/>
    <w:pPr>
      <w:keepNext/>
      <w:keepLines/>
      <w:spacing w:before="480" w:after="360"/>
      <w:jc w:val="center"/>
      <w:outlineLvl w:val="1"/>
    </w:pPr>
    <w:rPr>
      <w:b/>
      <w:bCs/>
      <w:sz w:val="26"/>
      <w:szCs w:val="26"/>
    </w:rPr>
  </w:style>
  <w:style w:type="paragraph" w:styleId="Pealkiri3">
    <w:name w:val="heading 3"/>
    <w:basedOn w:val="Normaallaad"/>
    <w:next w:val="Normaallaad"/>
    <w:link w:val="Pealkiri3Mrk"/>
    <w:uiPriority w:val="99"/>
    <w:qFormat/>
    <w:pPr>
      <w:keepNext/>
      <w:spacing w:before="480" w:after="360"/>
      <w:jc w:val="left"/>
      <w:outlineLvl w:val="2"/>
    </w:pPr>
    <w:rPr>
      <w:rFonts w:cs="Times New Roman Bold"/>
      <w:b/>
      <w:bCs/>
    </w:rPr>
  </w:style>
  <w:style w:type="paragraph" w:styleId="Pealkiri4">
    <w:name w:val="heading 4"/>
    <w:basedOn w:val="Normaallaad"/>
    <w:next w:val="Normaallaad"/>
    <w:link w:val="Pealkiri4Mrk"/>
    <w:qFormat/>
    <w:pPr>
      <w:keepNext/>
      <w:keepLines/>
      <w:numPr>
        <w:numId w:val="1"/>
      </w:numPr>
      <w:spacing w:before="240" w:after="240"/>
      <w:jc w:val="left"/>
      <w:outlineLvl w:val="3"/>
    </w:pPr>
  </w:style>
  <w:style w:type="paragraph" w:styleId="Pealkiri5">
    <w:name w:val="heading 5"/>
    <w:basedOn w:val="Normaallaad"/>
    <w:next w:val="Normaallaad"/>
    <w:link w:val="Pealkiri5Mrk"/>
    <w:uiPriority w:val="99"/>
    <w:qFormat/>
    <w:pPr>
      <w:keepNext/>
      <w:keepLines/>
      <w:spacing w:before="360" w:after="360"/>
      <w:outlineLvl w:val="4"/>
    </w:pPr>
    <w:rPr>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rPr>
      <w:rFonts w:ascii="Tahoma" w:hAnsi="Tahoma" w:cs="Tahoma"/>
      <w:sz w:val="16"/>
      <w:szCs w:val="16"/>
    </w:rPr>
  </w:style>
  <w:style w:type="paragraph" w:styleId="Kehatekst">
    <w:name w:val="Body Text"/>
    <w:basedOn w:val="Normaallaad"/>
    <w:link w:val="KehatekstMrk"/>
    <w:qFormat/>
    <w:pPr>
      <w:widowControl w:val="0"/>
    </w:pPr>
  </w:style>
  <w:style w:type="paragraph" w:styleId="Kommentaaritekst">
    <w:name w:val="annotation text"/>
    <w:basedOn w:val="Normaallaad"/>
    <w:link w:val="KommentaaritekstMrk"/>
    <w:uiPriority w:val="99"/>
    <w:rPr>
      <w:rFonts w:cs="Times New Roman"/>
      <w:sz w:val="20"/>
      <w:szCs w:val="20"/>
    </w:rPr>
  </w:style>
  <w:style w:type="paragraph" w:styleId="Kommentaariteema">
    <w:name w:val="annotation subject"/>
    <w:basedOn w:val="Kommentaaritekst"/>
    <w:next w:val="Kommentaaritekst"/>
    <w:link w:val="KommentaariteemaMrk"/>
    <w:uiPriority w:val="99"/>
    <w:rPr>
      <w:b/>
      <w:bCs/>
    </w:rPr>
  </w:style>
  <w:style w:type="paragraph" w:styleId="Dokumendiplaan">
    <w:name w:val="Document Map"/>
    <w:basedOn w:val="Normaallaad"/>
    <w:link w:val="DokumendiplaanMrk"/>
    <w:uiPriority w:val="99"/>
    <w:rPr>
      <w:rFonts w:ascii="Tahoma" w:hAnsi="Tahoma" w:cs="Tahoma"/>
      <w:sz w:val="16"/>
      <w:szCs w:val="16"/>
    </w:rPr>
  </w:style>
  <w:style w:type="paragraph" w:styleId="Jalus">
    <w:name w:val="footer"/>
    <w:basedOn w:val="Normaallaad"/>
    <w:link w:val="JalusMrk"/>
    <w:uiPriority w:val="99"/>
    <w:pPr>
      <w:tabs>
        <w:tab w:val="center" w:pos="4536"/>
        <w:tab w:val="right" w:pos="9072"/>
      </w:tabs>
    </w:pPr>
    <w:rPr>
      <w:rFonts w:cs="Times New Roman"/>
    </w:rPr>
  </w:style>
  <w:style w:type="paragraph" w:styleId="Pis">
    <w:name w:val="header"/>
    <w:basedOn w:val="Normaallaad"/>
    <w:link w:val="PisMrk"/>
    <w:uiPriority w:val="99"/>
    <w:pPr>
      <w:tabs>
        <w:tab w:val="center" w:pos="4536"/>
        <w:tab w:val="right" w:pos="9072"/>
      </w:tabs>
    </w:pPr>
    <w:rPr>
      <w:rFonts w:cs="Times New Roman"/>
    </w:rPr>
  </w:style>
  <w:style w:type="paragraph" w:styleId="Normaallaadveeb">
    <w:name w:val="Normal (Web)"/>
    <w:basedOn w:val="Normaallaad"/>
    <w:uiPriority w:val="99"/>
    <w:pPr>
      <w:spacing w:before="240" w:after="100" w:afterAutospacing="1"/>
      <w:jc w:val="left"/>
    </w:pPr>
    <w:rPr>
      <w:rFonts w:cs="Times New Roman"/>
      <w:lang w:eastAsia="et-EE"/>
    </w:rPr>
  </w:style>
  <w:style w:type="paragraph" w:styleId="Alapealkiri">
    <w:name w:val="Subtitle"/>
    <w:basedOn w:val="Normaallaad"/>
    <w:next w:val="Normaallaad"/>
    <w:link w:val="AlapealkiriMrk"/>
    <w:uiPriority w:val="99"/>
    <w:qFormat/>
    <w:pPr>
      <w:spacing w:before="240" w:after="240"/>
      <w:ind w:left="709"/>
      <w:jc w:val="left"/>
    </w:pPr>
    <w:rPr>
      <w:rFonts w:cs="Times New Roman"/>
      <w:spacing w:val="15"/>
      <w:u w:val="single"/>
    </w:rPr>
  </w:style>
  <w:style w:type="character" w:styleId="Kommentaariviide">
    <w:name w:val="annotation reference"/>
    <w:basedOn w:val="Liguvaikefont"/>
    <w:uiPriority w:val="99"/>
    <w:rPr>
      <w:rFonts w:ascii="Times New Roman" w:hAnsi="Times New Roman" w:cs="Times New Roman"/>
      <w:sz w:val="16"/>
      <w:szCs w:val="16"/>
    </w:rPr>
  </w:style>
  <w:style w:type="character" w:styleId="Hperlink">
    <w:name w:val="Hyperlink"/>
    <w:basedOn w:val="Liguvaikefont"/>
    <w:uiPriority w:val="99"/>
    <w:rPr>
      <w:rFonts w:ascii="Times New Roman" w:hAnsi="Times New Roman" w:cs="Times New Roman"/>
      <w:color w:val="0000FF"/>
      <w:u w:val="single"/>
    </w:rPr>
  </w:style>
  <w:style w:type="character" w:styleId="Tugev">
    <w:name w:val="Strong"/>
    <w:basedOn w:val="Liguvaikefont"/>
    <w:uiPriority w:val="22"/>
    <w:qFormat/>
    <w:rPr>
      <w:rFonts w:ascii="Times New Roman" w:hAnsi="Times New Roman" w:cs="Times New Roman"/>
      <w:b/>
      <w:bCs/>
    </w:rPr>
  </w:style>
  <w:style w:type="character" w:customStyle="1" w:styleId="Pealkiri1Mrk">
    <w:name w:val="Pealkiri 1 Märk"/>
    <w:basedOn w:val="Liguvaikefont"/>
    <w:link w:val="Pealkiri1"/>
    <w:uiPriority w:val="99"/>
    <w:rPr>
      <w:rFonts w:ascii="Times New Roman" w:hAnsi="Times New Roman"/>
      <w:b/>
      <w:bCs/>
      <w:caps/>
      <w:sz w:val="32"/>
      <w:szCs w:val="28"/>
      <w:lang w:val="et-EE"/>
    </w:rPr>
  </w:style>
  <w:style w:type="character" w:customStyle="1" w:styleId="Pealkiri2Mrk">
    <w:name w:val="Pealkiri 2 Märk"/>
    <w:basedOn w:val="Liguvaikefont"/>
    <w:link w:val="Pealkiri2"/>
    <w:uiPriority w:val="99"/>
    <w:rPr>
      <w:rFonts w:ascii="Times New Roman" w:hAnsi="Times New Roman" w:cs="Times New Roman"/>
      <w:b/>
      <w:bCs/>
      <w:sz w:val="26"/>
      <w:szCs w:val="26"/>
    </w:rPr>
  </w:style>
  <w:style w:type="character" w:customStyle="1" w:styleId="Pealkiri3Mrk">
    <w:name w:val="Pealkiri 3 Märk"/>
    <w:basedOn w:val="Liguvaikefont"/>
    <w:link w:val="Pealkiri3"/>
    <w:uiPriority w:val="99"/>
    <w:rPr>
      <w:rFonts w:ascii="Times New Roman" w:hAnsi="Times New Roman" w:cs="Times New Roman Bold"/>
      <w:b/>
      <w:bCs/>
      <w:sz w:val="24"/>
      <w:szCs w:val="24"/>
      <w:lang w:val="et-EE"/>
    </w:rPr>
  </w:style>
  <w:style w:type="character" w:customStyle="1" w:styleId="Pealkiri4Mrk">
    <w:name w:val="Pealkiri 4 Märk"/>
    <w:basedOn w:val="Liguvaikefont"/>
    <w:link w:val="Pealkiri4"/>
    <w:rPr>
      <w:rFonts w:ascii="Times New Roman" w:hAnsi="Times New Roman"/>
      <w:sz w:val="24"/>
      <w:szCs w:val="24"/>
      <w:lang w:val="et-EE"/>
    </w:rPr>
  </w:style>
  <w:style w:type="character" w:customStyle="1" w:styleId="Pealkiri5Mrk">
    <w:name w:val="Pealkiri 5 Märk"/>
    <w:basedOn w:val="Liguvaikefont"/>
    <w:link w:val="Pealkiri5"/>
    <w:uiPriority w:val="99"/>
    <w:rPr>
      <w:rFonts w:ascii="Times New Roman" w:hAnsi="Times New Roman" w:cs="Times New Roman"/>
      <w:u w:val="single"/>
    </w:rPr>
  </w:style>
  <w:style w:type="character" w:customStyle="1" w:styleId="Heading4Char1">
    <w:name w:val="Heading 4 Char1"/>
    <w:uiPriority w:val="99"/>
    <w:rPr>
      <w:rFonts w:ascii="Times New Roman" w:hAnsi="Times New Roman" w:cs="Times New Roman"/>
      <w:sz w:val="24"/>
      <w:szCs w:val="24"/>
      <w:lang w:val="et-EE" w:eastAsia="en-US"/>
    </w:rPr>
  </w:style>
  <w:style w:type="character" w:customStyle="1" w:styleId="KehatekstMrk">
    <w:name w:val="Kehatekst Märk"/>
    <w:basedOn w:val="Liguvaikefont"/>
    <w:link w:val="Kehatekst"/>
    <w:rPr>
      <w:rFonts w:ascii="Times New Roman" w:hAnsi="Times New Roman"/>
      <w:sz w:val="24"/>
      <w:szCs w:val="24"/>
      <w:lang w:val="et-EE"/>
    </w:rPr>
  </w:style>
  <w:style w:type="paragraph" w:customStyle="1" w:styleId="Body">
    <w:name w:val="Body"/>
    <w:basedOn w:val="Normaallaad"/>
    <w:uiPriority w:val="99"/>
    <w:pPr>
      <w:spacing w:after="240" w:line="276" w:lineRule="auto"/>
    </w:pPr>
    <w:rPr>
      <w:rFonts w:cs="Times New Roman"/>
      <w:b/>
      <w:bCs/>
      <w:lang w:eastAsia="et-EE"/>
    </w:rPr>
  </w:style>
  <w:style w:type="character" w:customStyle="1" w:styleId="BodyMrk">
    <w:name w:val="Body Märk"/>
    <w:uiPriority w:val="99"/>
    <w:rPr>
      <w:rFonts w:ascii="Times New Roman" w:hAnsi="Times New Roman" w:cs="Times New Roman"/>
      <w:b/>
      <w:bCs/>
      <w:sz w:val="24"/>
      <w:szCs w:val="24"/>
      <w:lang w:val="et-EE" w:eastAsia="et-EE"/>
    </w:rPr>
  </w:style>
  <w:style w:type="character" w:customStyle="1" w:styleId="AlapealkiriMrk">
    <w:name w:val="Alapealkiri Märk"/>
    <w:basedOn w:val="Liguvaikefont"/>
    <w:link w:val="Alapealkiri"/>
    <w:uiPriority w:val="99"/>
    <w:rPr>
      <w:rFonts w:ascii="Times New Roman" w:hAnsi="Times New Roman" w:cs="Times New Roman"/>
      <w:spacing w:val="15"/>
      <w:sz w:val="24"/>
      <w:szCs w:val="24"/>
      <w:u w:val="single"/>
      <w:lang w:val="et-EE" w:eastAsia="en-US"/>
    </w:rPr>
  </w:style>
  <w:style w:type="paragraph" w:styleId="Vahedeta">
    <w:name w:val="No Spacing"/>
    <w:basedOn w:val="Kehatekst"/>
    <w:uiPriority w:val="99"/>
    <w:qFormat/>
  </w:style>
  <w:style w:type="character" w:customStyle="1" w:styleId="DokumendiplaanMrk">
    <w:name w:val="Dokumendiplaan Märk"/>
    <w:basedOn w:val="Liguvaikefont"/>
    <w:link w:val="Dokumendiplaan"/>
    <w:uiPriority w:val="99"/>
    <w:rPr>
      <w:rFonts w:ascii="Tahoma" w:hAnsi="Tahoma" w:cs="Tahoma"/>
      <w:sz w:val="16"/>
      <w:szCs w:val="16"/>
    </w:rPr>
  </w:style>
  <w:style w:type="character" w:customStyle="1" w:styleId="JutumullitekstMrk">
    <w:name w:val="Jutumullitekst Märk"/>
    <w:basedOn w:val="Liguvaikefont"/>
    <w:link w:val="Jutumullitekst"/>
    <w:uiPriority w:val="99"/>
    <w:rPr>
      <w:rFonts w:ascii="Tahoma" w:hAnsi="Tahoma" w:cs="Tahoma"/>
      <w:sz w:val="16"/>
      <w:szCs w:val="16"/>
      <w:lang w:val="et-EE" w:eastAsia="en-US"/>
    </w:rPr>
  </w:style>
  <w:style w:type="character" w:customStyle="1" w:styleId="KommentaaritekstMrk">
    <w:name w:val="Kommentaari tekst Märk"/>
    <w:basedOn w:val="Liguvaikefont"/>
    <w:link w:val="Kommentaaritekst"/>
    <w:uiPriority w:val="99"/>
    <w:rPr>
      <w:rFonts w:ascii="Times New Roman" w:hAnsi="Times New Roman" w:cs="Times New Roman"/>
      <w:sz w:val="20"/>
      <w:szCs w:val="20"/>
      <w:lang w:val="et-EE" w:eastAsia="en-US"/>
    </w:rPr>
  </w:style>
  <w:style w:type="paragraph" w:customStyle="1" w:styleId="Kommentaariteema1">
    <w:name w:val="Kommentaari teema1"/>
    <w:basedOn w:val="Kommentaaritekst"/>
    <w:next w:val="Kommentaaritekst"/>
    <w:uiPriority w:val="99"/>
    <w:rPr>
      <w:b/>
      <w:bCs/>
    </w:rPr>
  </w:style>
  <w:style w:type="character" w:customStyle="1" w:styleId="CommentSubjectChar">
    <w:name w:val="Comment Subject Char"/>
    <w:uiPriority w:val="99"/>
    <w:rPr>
      <w:rFonts w:ascii="Times New Roman" w:hAnsi="Times New Roman" w:cs="Times New Roman"/>
      <w:b/>
      <w:bCs/>
      <w:sz w:val="20"/>
      <w:szCs w:val="20"/>
      <w:lang w:val="et-EE" w:eastAsia="en-US"/>
    </w:rPr>
  </w:style>
  <w:style w:type="paragraph" w:customStyle="1" w:styleId="Redaktsioon1">
    <w:name w:val="Redaktsioon1"/>
    <w:hidden/>
    <w:uiPriority w:val="99"/>
    <w:rPr>
      <w:rFonts w:eastAsiaTheme="minorEastAsia"/>
      <w:sz w:val="24"/>
      <w:szCs w:val="24"/>
      <w:lang w:eastAsia="en-US"/>
    </w:rPr>
  </w:style>
  <w:style w:type="character" w:customStyle="1" w:styleId="apple-converted-space">
    <w:name w:val="apple-converted-space"/>
    <w:rPr>
      <w:rFonts w:ascii="Times New Roman" w:hAnsi="Times New Roman" w:cs="Times New Roman"/>
    </w:rPr>
  </w:style>
  <w:style w:type="character" w:customStyle="1" w:styleId="mm">
    <w:name w:val="mm"/>
    <w:rPr>
      <w:rFonts w:ascii="Times New Roman" w:hAnsi="Times New Roman" w:cs="Times New Roman"/>
    </w:rPr>
  </w:style>
  <w:style w:type="character" w:customStyle="1" w:styleId="tyhik">
    <w:name w:val="tyhik"/>
    <w:rPr>
      <w:rFonts w:ascii="Times New Roman" w:hAnsi="Times New Roman" w:cs="Times New Roman"/>
    </w:rPr>
  </w:style>
  <w:style w:type="character" w:customStyle="1" w:styleId="KommentaariteemaMrk">
    <w:name w:val="Kommentaari teema Märk"/>
    <w:basedOn w:val="CommentTextChar1"/>
    <w:link w:val="Kommentaariteema"/>
    <w:uiPriority w:val="99"/>
    <w:rPr>
      <w:rFonts w:ascii="Times New Roman" w:hAnsi="Times New Roman" w:cs="Times New Roman"/>
      <w:b/>
      <w:bCs/>
      <w:lang w:eastAsia="en-US"/>
    </w:rPr>
  </w:style>
  <w:style w:type="character" w:customStyle="1" w:styleId="CommentTextChar1">
    <w:name w:val="Comment Text Char1"/>
    <w:basedOn w:val="Liguvaikefont"/>
    <w:uiPriority w:val="99"/>
    <w:rPr>
      <w:rFonts w:ascii="Times New Roman" w:hAnsi="Times New Roman" w:cs="Times New Roman"/>
      <w:lang w:eastAsia="en-US"/>
    </w:rPr>
  </w:style>
  <w:style w:type="character" w:customStyle="1" w:styleId="BodyTextChar1">
    <w:name w:val="Body Text Char1"/>
    <w:basedOn w:val="Liguvaikefont"/>
    <w:uiPriority w:val="99"/>
    <w:rPr>
      <w:rFonts w:ascii="Times New Roman" w:hAnsi="Times New Roman" w:cs="Times New Roman"/>
      <w:sz w:val="24"/>
      <w:szCs w:val="24"/>
      <w:lang w:eastAsia="en-US"/>
    </w:rPr>
  </w:style>
  <w:style w:type="character" w:customStyle="1" w:styleId="PisMrk">
    <w:name w:val="Päis Märk"/>
    <w:basedOn w:val="Liguvaikefont"/>
    <w:link w:val="Pis"/>
    <w:uiPriority w:val="99"/>
    <w:rPr>
      <w:rFonts w:ascii="Times New Roman" w:hAnsi="Times New Roman" w:cs="Times New Roman"/>
      <w:sz w:val="22"/>
      <w:szCs w:val="22"/>
      <w:lang w:eastAsia="en-US"/>
    </w:rPr>
  </w:style>
  <w:style w:type="character" w:customStyle="1" w:styleId="JalusMrk">
    <w:name w:val="Jalus Märk"/>
    <w:basedOn w:val="Liguvaikefont"/>
    <w:link w:val="Jalus"/>
    <w:uiPriority w:val="99"/>
    <w:rPr>
      <w:rFonts w:ascii="Times New Roman" w:hAnsi="Times New Roman" w:cs="Times New Roman"/>
      <w:sz w:val="22"/>
      <w:szCs w:val="22"/>
      <w:lang w:eastAsia="en-US"/>
    </w:rPr>
  </w:style>
  <w:style w:type="paragraph" w:styleId="Loendilik">
    <w:name w:val="List Paragraph"/>
    <w:basedOn w:val="Normaallaad"/>
    <w:uiPriority w:val="34"/>
    <w:qFormat/>
    <w:pPr>
      <w:ind w:left="720"/>
      <w:contextualSpacing/>
    </w:pPr>
  </w:style>
  <w:style w:type="paragraph" w:customStyle="1" w:styleId="Standard">
    <w:name w:val="Standard"/>
    <w:pPr>
      <w:widowControl w:val="0"/>
      <w:suppressAutoHyphens/>
      <w:autoSpaceDN w:val="0"/>
      <w:textAlignment w:val="baseline"/>
    </w:pPr>
    <w:rPr>
      <w:rFonts w:eastAsia="Arial Unicode MS" w:cs="Tahoma"/>
      <w:kern w:val="3"/>
      <w:sz w:val="24"/>
      <w:szCs w:val="24"/>
    </w:rPr>
  </w:style>
  <w:style w:type="paragraph" w:styleId="Redaktsioon">
    <w:name w:val="Revision"/>
    <w:hidden/>
    <w:uiPriority w:val="99"/>
    <w:semiHidden/>
    <w:rsid w:val="00BD5AB6"/>
    <w:pPr>
      <w:spacing w:after="0" w:line="240" w:lineRule="auto"/>
    </w:pPr>
    <w:rPr>
      <w:rFonts w:eastAsiaTheme="minorEastAsia" w:cstheme="minorBidi"/>
      <w:sz w:val="24"/>
      <w:szCs w:val="24"/>
      <w:lang w:eastAsia="en-US"/>
    </w:rPr>
  </w:style>
  <w:style w:type="character" w:customStyle="1" w:styleId="colorbox-image">
    <w:name w:val="colorbox-image"/>
    <w:basedOn w:val="Liguvaikefont"/>
    <w:rsid w:val="00D305A6"/>
  </w:style>
  <w:style w:type="character" w:styleId="Lahendamatamainimine">
    <w:name w:val="Unresolved Mention"/>
    <w:basedOn w:val="Liguvaikefont"/>
    <w:uiPriority w:val="99"/>
    <w:semiHidden/>
    <w:unhideWhenUsed/>
    <w:rsid w:val="00A47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867159">
      <w:bodyDiv w:val="1"/>
      <w:marLeft w:val="0"/>
      <w:marRight w:val="0"/>
      <w:marTop w:val="0"/>
      <w:marBottom w:val="0"/>
      <w:divBdr>
        <w:top w:val="none" w:sz="0" w:space="0" w:color="auto"/>
        <w:left w:val="none" w:sz="0" w:space="0" w:color="auto"/>
        <w:bottom w:val="none" w:sz="0" w:space="0" w:color="auto"/>
        <w:right w:val="none" w:sz="0" w:space="0" w:color="auto"/>
      </w:divBdr>
    </w:div>
    <w:div w:id="691759480">
      <w:bodyDiv w:val="1"/>
      <w:marLeft w:val="0"/>
      <w:marRight w:val="0"/>
      <w:marTop w:val="0"/>
      <w:marBottom w:val="0"/>
      <w:divBdr>
        <w:top w:val="none" w:sz="0" w:space="0" w:color="auto"/>
        <w:left w:val="none" w:sz="0" w:space="0" w:color="auto"/>
        <w:bottom w:val="none" w:sz="0" w:space="0" w:color="auto"/>
        <w:right w:val="none" w:sz="0" w:space="0" w:color="auto"/>
      </w:divBdr>
    </w:div>
    <w:div w:id="827357881">
      <w:bodyDiv w:val="1"/>
      <w:marLeft w:val="0"/>
      <w:marRight w:val="0"/>
      <w:marTop w:val="0"/>
      <w:marBottom w:val="0"/>
      <w:divBdr>
        <w:top w:val="none" w:sz="0" w:space="0" w:color="auto"/>
        <w:left w:val="none" w:sz="0" w:space="0" w:color="auto"/>
        <w:bottom w:val="none" w:sz="0" w:space="0" w:color="auto"/>
        <w:right w:val="none" w:sz="0" w:space="0" w:color="auto"/>
      </w:divBdr>
    </w:div>
    <w:div w:id="200069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072B746-4171-4D9B-86C2-71D95D6F39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9801</TotalTime>
  <Pages>1</Pages>
  <Words>1097</Words>
  <Characters>8399</Characters>
  <Application>Microsoft Office Word</Application>
  <DocSecurity>0</DocSecurity>
  <Lines>69</Lines>
  <Paragraphs>18</Paragraphs>
  <ScaleCrop>false</ScaleCrop>
  <HeadingPairs>
    <vt:vector size="2" baseType="variant">
      <vt:variant>
        <vt:lpstr>Pealkiri</vt:lpstr>
      </vt:variant>
      <vt:variant>
        <vt:i4>1</vt:i4>
      </vt:variant>
    </vt:vector>
  </HeadingPairs>
  <TitlesOfParts>
    <vt:vector size="1" baseType="lpstr">
      <vt:lpstr>Eelnõu</vt:lpstr>
    </vt:vector>
  </TitlesOfParts>
  <Company>Majandus- ja Kommunikatsiooniministeerium</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
  <cp:lastModifiedBy>Katariina Kärsten</cp:lastModifiedBy>
  <cp:revision>239</cp:revision>
  <cp:lastPrinted>2020-03-02T12:20:00Z</cp:lastPrinted>
  <dcterms:created xsi:type="dcterms:W3CDTF">2020-03-23T09:16:00Z</dcterms:created>
  <dcterms:modified xsi:type="dcterms:W3CDTF">2024-05-08T15:00:00Z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